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lang w:val="sr-Cyrl-CS"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lang w:val="sr-Cyrl-CS"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lang w:val="sr-Cyrl-CS"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lang w:val="sr-Cyrl-CS"/>
        </w:rPr>
      </w:pPr>
    </w:p>
    <w:p w:rsidR="005B69AC" w:rsidRPr="00CE059F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lang w:val="sr-Cyrl-CS"/>
        </w:rPr>
      </w:pPr>
    </w:p>
    <w:p w:rsidR="005B69AC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  <w:r w:rsidRPr="005E5726">
        <w:rPr>
          <w:b/>
          <w:bCs/>
        </w:rPr>
        <w:t>АКЦИОНИ ПЛАН</w:t>
      </w: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  <w:r w:rsidRPr="005E5726">
        <w:rPr>
          <w:b/>
          <w:bCs/>
        </w:rPr>
        <w:t>ЗА СПРОВОЂЕЊЕ СТРАТЕГИЈЕ ПРЕВЕНЦИЈЕ И СУЗБИЈАЊА ТРГОВИНЕ ЉУДИМА,</w:t>
      </w: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  <w:r w:rsidRPr="005E5726">
        <w:rPr>
          <w:b/>
          <w:bCs/>
        </w:rPr>
        <w:t>ПОСЕБНО ЖЕНАМА И ДЕЦОМ И ЗАШТИТЕ ЖРТАВА</w:t>
      </w: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</w:p>
    <w:p w:rsidR="005B69AC" w:rsidRPr="005E5726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</w:rPr>
      </w:pPr>
      <w:r w:rsidRPr="005E5726">
        <w:rPr>
          <w:b/>
          <w:bCs/>
        </w:rPr>
        <w:t>ЗА 201</w:t>
      </w:r>
      <w:r>
        <w:rPr>
          <w:b/>
          <w:bCs/>
          <w:lang w:val="sr-Cyrl-CS"/>
        </w:rPr>
        <w:t>7</w:t>
      </w:r>
      <w:r w:rsidRPr="005E5726">
        <w:rPr>
          <w:b/>
          <w:bCs/>
        </w:rPr>
        <w:t>. И 201</w:t>
      </w:r>
      <w:r>
        <w:rPr>
          <w:b/>
          <w:bCs/>
          <w:lang w:val="sr-Cyrl-CS"/>
        </w:rPr>
        <w:t>8</w:t>
      </w:r>
      <w:r w:rsidRPr="005E5726">
        <w:rPr>
          <w:b/>
          <w:bCs/>
        </w:rPr>
        <w:t>. ГОДИНУ</w:t>
      </w:r>
    </w:p>
    <w:p w:rsidR="005B69AC" w:rsidRPr="005E5726" w:rsidRDefault="005B69AC" w:rsidP="00CE059F">
      <w:pPr>
        <w:shd w:val="clear" w:color="auto" w:fill="FFFFFF"/>
        <w:jc w:val="center"/>
        <w:rPr>
          <w:b/>
          <w:bCs/>
        </w:rPr>
      </w:pPr>
    </w:p>
    <w:p w:rsidR="005B69AC" w:rsidRDefault="005B69AC" w:rsidP="00CE059F">
      <w:pPr>
        <w:shd w:val="clear" w:color="auto" w:fill="FFFFFF"/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Pr="00CE059F" w:rsidRDefault="005B69AC">
      <w:pPr>
        <w:rPr>
          <w:lang w:val="sr-Cyrl-CS"/>
        </w:rPr>
      </w:pPr>
    </w:p>
    <w:tbl>
      <w:tblPr>
        <w:tblW w:w="148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57"/>
        <w:gridCol w:w="2980"/>
        <w:gridCol w:w="2693"/>
        <w:gridCol w:w="1559"/>
        <w:gridCol w:w="1768"/>
        <w:gridCol w:w="1102"/>
      </w:tblGrid>
      <w:tr w:rsidR="005B69AC" w:rsidRPr="005E5726" w:rsidTr="00923A12">
        <w:trPr>
          <w:trHeight w:val="825"/>
        </w:trPr>
        <w:tc>
          <w:tcPr>
            <w:tcW w:w="14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5E5726" w:rsidRDefault="005B69AC" w:rsidP="00923A12">
            <w:pPr>
              <w:shd w:val="clear" w:color="auto" w:fill="FFFFFF"/>
              <w:jc w:val="center"/>
            </w:pPr>
            <w:r w:rsidRPr="005E5726">
              <w:rPr>
                <w:b/>
                <w:bCs/>
                <w:sz w:val="28"/>
                <w:szCs w:val="28"/>
              </w:rPr>
              <w:lastRenderedPageBreak/>
              <w:t>Циљ 1: Системски ојачано партнерство у одговору на трговину људима на локалном, националном и међународном нивоу</w:t>
            </w:r>
          </w:p>
        </w:tc>
      </w:tr>
      <w:tr w:rsidR="005B69AC" w:rsidRPr="005E5726" w:rsidTr="00923A12">
        <w:trPr>
          <w:trHeight w:val="720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8"/>
                <w:szCs w:val="18"/>
              </w:rPr>
            </w:pPr>
            <w:r w:rsidRPr="005E5726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5E5726">
              <w:rPr>
                <w:b/>
                <w:bCs/>
                <w:sz w:val="18"/>
                <w:szCs w:val="18"/>
              </w:rPr>
              <w:t>ЗАДАЦИ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5E5726">
              <w:rPr>
                <w:b/>
                <w:bCs/>
                <w:sz w:val="18"/>
                <w:szCs w:val="18"/>
              </w:rPr>
              <w:t>ОДГОВОРНА ИНСТИТУЦИЈА И ПАРТНЕРИ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5E5726">
              <w:rPr>
                <w:b/>
                <w:bCs/>
                <w:sz w:val="18"/>
                <w:szCs w:val="18"/>
              </w:rPr>
              <w:t xml:space="preserve">ПОКАЗАТЕЉИ АКТИВНОСТИ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РОКОВИ</w:t>
            </w:r>
          </w:p>
          <w:p w:rsidR="005B69AC" w:rsidRPr="00EC423B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EC423B">
              <w:rPr>
                <w:b/>
                <w:bCs/>
                <w:sz w:val="18"/>
                <w:szCs w:val="18"/>
              </w:rPr>
              <w:t xml:space="preserve">АКТИВНОСТИ 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5E5726">
              <w:rPr>
                <w:b/>
                <w:bCs/>
                <w:sz w:val="18"/>
                <w:szCs w:val="18"/>
              </w:rPr>
              <w:t>РЕСУРСИ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5E5726" w:rsidRDefault="005B69AC" w:rsidP="00923A12">
            <w:pPr>
              <w:shd w:val="clear" w:color="auto" w:fill="FFFFFF"/>
              <w:jc w:val="center"/>
            </w:pPr>
            <w:r w:rsidRPr="005E5726">
              <w:rPr>
                <w:b/>
                <w:bCs/>
                <w:sz w:val="18"/>
                <w:szCs w:val="18"/>
              </w:rPr>
              <w:t>РИЗИЦИ</w:t>
            </w:r>
          </w:p>
        </w:tc>
      </w:tr>
      <w:tr w:rsidR="005B69AC" w:rsidRPr="005E5726" w:rsidTr="00923A12">
        <w:trPr>
          <w:trHeight w:val="936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Унапређење партнерства на локалном нивоу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 Анализирати рад</w:t>
            </w:r>
            <w:r w:rsidRPr="005E5726">
              <w:rPr>
                <w:b/>
                <w:bCs/>
                <w:sz w:val="16"/>
                <w:szCs w:val="16"/>
              </w:rPr>
              <w:t xml:space="preserve"> формираних Локалних тимова за борбу против трговине људима и препоруке за унапређење рада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2. Заједничке превентивне активности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3.  Годишњи састанак мреже Локалних тимова за борбу против трговине људима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1. и 2. Савет за борбу против трговине људима, органи јединица локалне самоуправе и партнери;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3. Национални координатор и партнери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1. Препоруке за унапређење рада израђене и доступне јавности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2. Број успешно остварених заједничких акција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3. Број учесника обухваћених заједничким акцијама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4. Планови локалних самоуправа садрже активности и опредељена средства за борбу против трговине људима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Континуирано до </w:t>
            </w:r>
            <w:r>
              <w:rPr>
                <w:b/>
                <w:bCs/>
                <w:sz w:val="16"/>
                <w:szCs w:val="16"/>
              </w:rPr>
              <w:t xml:space="preserve">краја </w:t>
            </w:r>
            <w:r w:rsidRPr="005E5726">
              <w:rPr>
                <w:b/>
                <w:bCs/>
                <w:sz w:val="16"/>
                <w:szCs w:val="16"/>
              </w:rPr>
              <w:t>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5E5726">
              <w:rPr>
                <w:b/>
                <w:bCs/>
                <w:sz w:val="16"/>
                <w:szCs w:val="16"/>
              </w:rPr>
              <w:t xml:space="preserve">. </w:t>
            </w:r>
          </w:p>
          <w:p w:rsidR="005B69AC" w:rsidRPr="00797FFE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године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88281F" w:rsidRDefault="005B69AC" w:rsidP="00923A12">
            <w:pPr>
              <w:shd w:val="clear" w:color="auto" w:fill="FFFFFF"/>
              <w:jc w:val="both"/>
              <w:rPr>
                <w:i/>
                <w:sz w:val="16"/>
                <w:szCs w:val="16"/>
              </w:rPr>
            </w:pPr>
            <w:r w:rsidRPr="0088281F">
              <w:rPr>
                <w:i/>
                <w:sz w:val="16"/>
                <w:szCs w:val="16"/>
              </w:rPr>
              <w:t>Анализирати рад формираних локалних тимова за борбу против трговине људима и препоруке за унапређење рада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Буџет - </w:t>
            </w:r>
            <w:r w:rsidRPr="006A4C7A">
              <w:rPr>
                <w:b/>
                <w:sz w:val="16"/>
                <w:szCs w:val="16"/>
              </w:rPr>
              <w:t>Министарство унутрашњих послова</w:t>
            </w:r>
            <w:r>
              <w:rPr>
                <w:sz w:val="16"/>
                <w:szCs w:val="16"/>
              </w:rPr>
              <w:t xml:space="preserve"> 102.000 РСД за 2017. годину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136.000 РСД за 2018. годину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  <w:p w:rsidR="005B69AC" w:rsidRPr="0088281F" w:rsidRDefault="005B69AC" w:rsidP="00923A12">
            <w:pPr>
              <w:shd w:val="clear" w:color="auto" w:fill="FFFFFF"/>
              <w:jc w:val="both"/>
              <w:rPr>
                <w:i/>
                <w:sz w:val="16"/>
                <w:szCs w:val="16"/>
              </w:rPr>
            </w:pPr>
            <w:r w:rsidRPr="0088281F">
              <w:rPr>
                <w:i/>
                <w:sz w:val="16"/>
                <w:szCs w:val="16"/>
              </w:rPr>
              <w:t>Заједничке превентивне активности</w:t>
            </w:r>
          </w:p>
          <w:p w:rsidR="005B69AC" w:rsidRPr="0088281F" w:rsidRDefault="005B69AC" w:rsidP="00923A12">
            <w:pPr>
              <w:shd w:val="clear" w:color="auto" w:fill="FFFFFF"/>
              <w:jc w:val="both"/>
              <w:rPr>
                <w:b/>
                <w:sz w:val="16"/>
                <w:szCs w:val="16"/>
              </w:rPr>
            </w:pPr>
            <w:r w:rsidRPr="0088281F">
              <w:rPr>
                <w:b/>
                <w:sz w:val="16"/>
                <w:szCs w:val="16"/>
              </w:rPr>
              <w:t>Буџет - Министарство унутрашњих послова</w:t>
            </w:r>
          </w:p>
          <w:p w:rsidR="005B69AC" w:rsidRPr="0088281F" w:rsidRDefault="005B69AC" w:rsidP="00923A12">
            <w:pPr>
              <w:shd w:val="clear" w:color="auto" w:fill="FFFFFF"/>
              <w:jc w:val="both"/>
              <w:rPr>
                <w:i/>
                <w:sz w:val="16"/>
                <w:szCs w:val="16"/>
              </w:rPr>
            </w:pPr>
            <w:r w:rsidRPr="0088281F">
              <w:rPr>
                <w:i/>
                <w:sz w:val="16"/>
                <w:szCs w:val="16"/>
              </w:rPr>
              <w:t>Трошкови обилазака и путовања приказани у претходној активности</w:t>
            </w:r>
          </w:p>
          <w:p w:rsidR="005B69AC" w:rsidRPr="0088281F" w:rsidRDefault="005B69AC" w:rsidP="00923A12">
            <w:pPr>
              <w:shd w:val="clear" w:color="auto" w:fill="FFFFFF"/>
              <w:jc w:val="both"/>
              <w:rPr>
                <w:i/>
                <w:sz w:val="16"/>
                <w:szCs w:val="16"/>
              </w:rPr>
            </w:pPr>
            <w:r w:rsidRPr="0088281F">
              <w:rPr>
                <w:i/>
                <w:sz w:val="16"/>
                <w:szCs w:val="16"/>
              </w:rPr>
              <w:t>Превентивне капмање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52.000 РСД за 2017. годину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52.000 РСДза 2018. годину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  <w:p w:rsidR="005B69AC" w:rsidRPr="00E65A06" w:rsidRDefault="005B69AC" w:rsidP="00923A12">
            <w:pPr>
              <w:shd w:val="clear" w:color="auto" w:fill="FFFFFF"/>
              <w:jc w:val="both"/>
              <w:rPr>
                <w:i/>
                <w:sz w:val="16"/>
                <w:szCs w:val="16"/>
              </w:rPr>
            </w:pPr>
            <w:r w:rsidRPr="00E65A06">
              <w:rPr>
                <w:i/>
                <w:sz w:val="16"/>
                <w:szCs w:val="16"/>
              </w:rPr>
              <w:t>Годишњи састанак мреже локалних тимова за борбу против трговине људима</w:t>
            </w:r>
          </w:p>
          <w:p w:rsidR="005B69AC" w:rsidRPr="00D373C0" w:rsidRDefault="005B69AC" w:rsidP="00923A12">
            <w:pPr>
              <w:shd w:val="clear" w:color="auto" w:fill="FFFFFF"/>
              <w:jc w:val="both"/>
              <w:rPr>
                <w:b/>
                <w:sz w:val="16"/>
                <w:szCs w:val="16"/>
              </w:rPr>
            </w:pPr>
            <w:r w:rsidRPr="00D373C0">
              <w:rPr>
                <w:b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  <w:p w:rsidR="005B69AC" w:rsidRPr="006A4C7A" w:rsidRDefault="005B69AC" w:rsidP="00923A12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</w:rPr>
              <w:t xml:space="preserve">Низак приоритет </w:t>
            </w:r>
            <w:r w:rsidRPr="005E5726">
              <w:rPr>
                <w:b/>
                <w:bCs/>
                <w:sz w:val="16"/>
                <w:szCs w:val="16"/>
              </w:rPr>
              <w:t>у планирању рада</w:t>
            </w:r>
          </w:p>
        </w:tc>
      </w:tr>
      <w:tr w:rsidR="005B69AC" w:rsidRPr="005E5726" w:rsidTr="00923A12">
        <w:trPr>
          <w:trHeight w:val="3220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snapToGrid w:val="0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Унапређење партнерства на националном нивоу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 Изменити и допунити Споразум</w:t>
            </w:r>
            <w:r w:rsidRPr="005E5726">
              <w:rPr>
                <w:b/>
                <w:bCs/>
                <w:sz w:val="16"/>
                <w:szCs w:val="16"/>
              </w:rPr>
              <w:t xml:space="preserve"> о сарадњи са смерницама за поступање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2. Израдити и усвојити секторске акционе  планове партнера Стратегије у складу са потребама </w:t>
            </w:r>
            <w:r w:rsidRPr="005E5726">
              <w:rPr>
                <w:b/>
                <w:bCs/>
                <w:sz w:val="16"/>
                <w:szCs w:val="16"/>
              </w:rPr>
              <w:br/>
              <w:t>3. Дефинисати и усвoјити  модел сарадње  са цивилним друштвом</w:t>
            </w:r>
            <w:r w:rsidRPr="005E5726">
              <w:rPr>
                <w:b/>
                <w:bCs/>
                <w:sz w:val="16"/>
                <w:szCs w:val="16"/>
              </w:rPr>
              <w:br/>
              <w:t>4. Дефинисати и усвoјити модел сарадње са компанијама које промовишу друштвено одговорно пословање, удружењима послодаваца и синдикатима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5. Дефинисати  и усвојити модел сарадње са медијима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6. Дефинисати и усвојити модел сарадње са академским институцијама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7. Дефинисати и усвојити модел сарадње са социјалним предузећима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1. Министарство унутрашњих послова и партнери </w:t>
            </w:r>
            <w:r w:rsidRPr="005E5726">
              <w:rPr>
                <w:b/>
                <w:bCs/>
                <w:sz w:val="16"/>
                <w:szCs w:val="16"/>
              </w:rPr>
              <w:br/>
              <w:t>2. Партнери  Стратегије у складу са потребама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3. </w:t>
            </w:r>
            <w:r>
              <w:rPr>
                <w:b/>
                <w:bCs/>
                <w:sz w:val="16"/>
                <w:szCs w:val="16"/>
              </w:rPr>
              <w:t>Савет и Канцеларија за сарадњу са цивилним друштвом и партнери</w:t>
            </w:r>
            <w:r w:rsidRPr="005E5726">
              <w:rPr>
                <w:b/>
                <w:bCs/>
                <w:sz w:val="16"/>
                <w:szCs w:val="16"/>
              </w:rPr>
              <w:br/>
              <w:t>4. Савет и Министарство за рад, запошљавање, борачка и социјална питања и партнери</w:t>
            </w:r>
            <w:r w:rsidRPr="005E5726">
              <w:rPr>
                <w:b/>
                <w:bCs/>
                <w:sz w:val="16"/>
                <w:szCs w:val="16"/>
              </w:rPr>
              <w:br/>
              <w:t>5. Савет и Министарство културе и информисања и партнери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 6. Савет и Министарство просвете, науке и технолошког развоја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7. </w:t>
            </w:r>
            <w:r w:rsidRPr="005E5726">
              <w:rPr>
                <w:b/>
                <w:bCs/>
                <w:sz w:val="16"/>
                <w:szCs w:val="16"/>
              </w:rPr>
              <w:t>Савет и Министарство за рад, запошљавање, борачка и социјална питања и партнери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1. Споразум о сарадњи се примењује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  <w:lang w:val="sr-Cyrl-CS"/>
              </w:rPr>
              <w:t>2. Размена информација о трго</w:t>
            </w:r>
            <w:r>
              <w:rPr>
                <w:b/>
                <w:bCs/>
                <w:sz w:val="16"/>
                <w:szCs w:val="16"/>
                <w:lang w:val="sr-Cyrl-CS"/>
              </w:rPr>
              <w:t xml:space="preserve">вини људима је део </w:t>
            </w:r>
            <w:r w:rsidRPr="005E5726">
              <w:rPr>
                <w:b/>
                <w:bCs/>
                <w:sz w:val="16"/>
                <w:szCs w:val="16"/>
                <w:lang w:val="sr-Cyrl-CS"/>
              </w:rPr>
              <w:t>Протокола о размени информација између служби укључених у систем интегрисаног управљања границом</w:t>
            </w:r>
            <w:r w:rsidRPr="005E5726">
              <w:rPr>
                <w:b/>
                <w:bCs/>
                <w:sz w:val="16"/>
                <w:szCs w:val="16"/>
              </w:rPr>
              <w:br/>
            </w:r>
            <w:r w:rsidRPr="005E5726">
              <w:rPr>
                <w:b/>
                <w:bCs/>
                <w:sz w:val="16"/>
                <w:szCs w:val="16"/>
                <w:lang w:val="sr-Cyrl-CS"/>
              </w:rPr>
              <w:t>3</w:t>
            </w:r>
            <w:r w:rsidRPr="005E5726">
              <w:rPr>
                <w:b/>
                <w:bCs/>
                <w:sz w:val="16"/>
                <w:szCs w:val="16"/>
              </w:rPr>
              <w:t>. Усвојени секторски акциони планови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  <w:lang w:val="sr-Cyrl-CS"/>
              </w:rPr>
              <w:t>4</w:t>
            </w:r>
            <w:r w:rsidRPr="005E5726">
              <w:rPr>
                <w:b/>
                <w:bCs/>
                <w:sz w:val="16"/>
                <w:szCs w:val="16"/>
              </w:rPr>
              <w:t xml:space="preserve">. Дефинисан и усвојен модел сарадње са цивилним друштвом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5. Успостављена сарадња са компанијама које промовишу друштвено одговорно пословање, удружењима послодаваца и синдикатима по усвојеном моделу </w:t>
            </w:r>
            <w:r w:rsidRPr="005E5726">
              <w:rPr>
                <w:b/>
                <w:bCs/>
                <w:sz w:val="16"/>
                <w:szCs w:val="16"/>
              </w:rPr>
              <w:br/>
            </w:r>
            <w:r w:rsidRPr="005E5726">
              <w:rPr>
                <w:b/>
                <w:bCs/>
                <w:sz w:val="16"/>
                <w:szCs w:val="16"/>
                <w:lang w:val="sr-Cyrl-CS"/>
              </w:rPr>
              <w:t>6</w:t>
            </w:r>
            <w:r w:rsidRPr="005E5726">
              <w:rPr>
                <w:b/>
                <w:bCs/>
                <w:sz w:val="16"/>
                <w:szCs w:val="16"/>
              </w:rPr>
              <w:t>. Успостављена сарадња са медијима  по усвојеном моделу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7. Успостављена сарадња са академским институцијама  по усвојеном моделу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8. Успостављена сарадња са социјалним предузећима  по усвојеном моделу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D000B3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Други</w:t>
            </w:r>
            <w:r w:rsidRPr="0015365E">
              <w:rPr>
                <w:b/>
                <w:bCs/>
                <w:sz w:val="16"/>
                <w:szCs w:val="16"/>
              </w:rPr>
              <w:t xml:space="preserve">  квартал 201</w:t>
            </w:r>
            <w:r w:rsidRPr="0015365E"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15365E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 xml:space="preserve"> године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E65A06">
              <w:rPr>
                <w:bCs/>
                <w:i/>
                <w:sz w:val="16"/>
                <w:szCs w:val="16"/>
              </w:rPr>
              <w:t>Изменити и допунити Споразум о сарадњи са смерницама за поступање</w:t>
            </w:r>
            <w:r>
              <w:rPr>
                <w:bCs/>
                <w:i/>
                <w:sz w:val="16"/>
                <w:szCs w:val="16"/>
              </w:rPr>
              <w:t xml:space="preserve"> – </w:t>
            </w:r>
            <w:r w:rsidRPr="000740F1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0740F1">
              <w:rPr>
                <w:bCs/>
                <w:i/>
                <w:sz w:val="16"/>
                <w:szCs w:val="16"/>
              </w:rPr>
              <w:t>Израдити и усвојити секторске акционе  планове партнера Стратегије у складу са потребама</w:t>
            </w:r>
            <w:r>
              <w:rPr>
                <w:bCs/>
                <w:sz w:val="16"/>
                <w:szCs w:val="16"/>
              </w:rPr>
              <w:t xml:space="preserve"> –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0740F1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0740F1">
              <w:rPr>
                <w:bCs/>
                <w:i/>
                <w:sz w:val="16"/>
                <w:szCs w:val="16"/>
              </w:rPr>
              <w:t>Дефинисати и усвoјити  модел сарадње  са цивилним друштвом</w:t>
            </w:r>
            <w:r>
              <w:rPr>
                <w:bCs/>
                <w:i/>
                <w:sz w:val="16"/>
                <w:szCs w:val="16"/>
              </w:rPr>
              <w:t xml:space="preserve"> –</w:t>
            </w:r>
          </w:p>
          <w:p w:rsidR="005B69AC" w:rsidRPr="00D373C0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>Дефинисати и усвoјити модел сарадње са компанијама које промовишу друштвено одговорно пословање, удружењима послодаваца и синдикатима</w:t>
            </w:r>
          </w:p>
          <w:p w:rsidR="005B69AC" w:rsidRPr="00D373C0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>Дефинисати  и усвојити модел сарадње са медијима</w:t>
            </w:r>
            <w:r w:rsidRPr="00D373C0">
              <w:rPr>
                <w:b/>
                <w:bCs/>
                <w:sz w:val="16"/>
                <w:szCs w:val="16"/>
              </w:rPr>
              <w:t xml:space="preserve"> 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lastRenderedPageBreak/>
              <w:t>Дефинисати и усвојити модел сарадње са академским институцијама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Pr="00D373C0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>Дефинисати и усвојити модел сарадње са социјалним предузећима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Pr="00D373C0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Pr="000740F1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lastRenderedPageBreak/>
              <w:t xml:space="preserve">Низак приоритет у планирању рада;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различите политике у одговору</w:t>
            </w:r>
            <w:r>
              <w:rPr>
                <w:b/>
                <w:bCs/>
                <w:sz w:val="16"/>
                <w:szCs w:val="16"/>
              </w:rPr>
              <w:t xml:space="preserve"> на проблем; </w:t>
            </w:r>
          </w:p>
          <w:p w:rsidR="005B69AC" w:rsidRPr="005E5726" w:rsidRDefault="005B69AC" w:rsidP="00923A12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</w:rPr>
              <w:t>слаба мотивисаност;</w:t>
            </w:r>
            <w:r w:rsidRPr="005E5726">
              <w:rPr>
                <w:b/>
                <w:bCs/>
                <w:sz w:val="16"/>
                <w:szCs w:val="16"/>
              </w:rPr>
              <w:t xml:space="preserve"> санзационали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5E5726">
              <w:rPr>
                <w:b/>
                <w:bCs/>
                <w:sz w:val="16"/>
                <w:szCs w:val="16"/>
              </w:rPr>
              <w:t xml:space="preserve">стички приступ проблему </w:t>
            </w:r>
          </w:p>
        </w:tc>
      </w:tr>
      <w:tr w:rsidR="005B69AC" w:rsidRPr="005E5726" w:rsidTr="00923A12">
        <w:trPr>
          <w:trHeight w:val="3259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lastRenderedPageBreak/>
              <w:t xml:space="preserve">Унапређење партнерства на међународном нивоу 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>
              <w:rPr>
                <w:b/>
                <w:bCs/>
                <w:sz w:val="16"/>
                <w:szCs w:val="16"/>
              </w:rPr>
              <w:t>1. Иницирати</w:t>
            </w:r>
            <w:r w:rsidRPr="005E5726">
              <w:rPr>
                <w:b/>
                <w:bCs/>
                <w:sz w:val="16"/>
                <w:szCs w:val="16"/>
              </w:rPr>
              <w:t xml:space="preserve"> закључивања споразума о сарадњи у области превенције и сузбијања трговине људи</w:t>
            </w:r>
            <w:r>
              <w:rPr>
                <w:b/>
                <w:bCs/>
                <w:sz w:val="16"/>
                <w:szCs w:val="16"/>
              </w:rPr>
              <w:t>ма и заштите жртава</w:t>
            </w:r>
            <w:r>
              <w:rPr>
                <w:b/>
                <w:bCs/>
                <w:sz w:val="16"/>
                <w:szCs w:val="16"/>
              </w:rPr>
              <w:br/>
              <w:t>2. Иницирати, припремити и спроводити заједничке пројекте и акције</w:t>
            </w:r>
            <w:r w:rsidRPr="005E5726">
              <w:rPr>
                <w:b/>
                <w:bCs/>
                <w:sz w:val="16"/>
                <w:szCs w:val="16"/>
                <w:lang w:val="sr-Cyrl-CS"/>
              </w:rPr>
              <w:t xml:space="preserve">полиције </w:t>
            </w:r>
            <w:r>
              <w:rPr>
                <w:b/>
                <w:bCs/>
                <w:sz w:val="16"/>
                <w:szCs w:val="16"/>
              </w:rPr>
              <w:t xml:space="preserve"> и осталих партнера Стратегије </w:t>
            </w:r>
            <w:r>
              <w:rPr>
                <w:b/>
                <w:bCs/>
                <w:sz w:val="16"/>
                <w:szCs w:val="16"/>
              </w:rPr>
              <w:br/>
              <w:t>3. Активно учествовати</w:t>
            </w:r>
            <w:r w:rsidRPr="005E5726">
              <w:rPr>
                <w:b/>
                <w:bCs/>
                <w:sz w:val="16"/>
                <w:szCs w:val="16"/>
              </w:rPr>
              <w:t xml:space="preserve"> на међународним форумима и састанцима 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>4. Активно представ</w:t>
            </w:r>
            <w:r>
              <w:rPr>
                <w:b/>
                <w:bCs/>
                <w:sz w:val="16"/>
                <w:szCs w:val="16"/>
              </w:rPr>
              <w:t>љати међународној јавности активности на имплементацији Стратегије и А</w:t>
            </w:r>
            <w:r w:rsidRPr="005E5726">
              <w:rPr>
                <w:b/>
                <w:bCs/>
                <w:sz w:val="16"/>
                <w:szCs w:val="16"/>
              </w:rPr>
              <w:t xml:space="preserve">кционог плана 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1. Министарство унутрашњих послова, Министарство спољних послова, Канцеларија за људска и мањинска права  и партнери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2.  Министарство унутрашњих послова и партнери  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3.Министарство унутрашњих послова, Министарство спољних послова, Канцеларија за људска и мањинска права и партнери    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>4. Министарство спољних послова, Канцеларија за људска и мањинска права и партнери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1. Број закључених споразума о сарадњи у области превенције и сузбијања трговине људима и заштите жртава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2. Број реализованих заједничких пројеката и акција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>3. Број размењених информација преко заједничких контакт центара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>4. Број представника</w:t>
            </w:r>
            <w:r w:rsidRPr="005E5726">
              <w:rPr>
                <w:b/>
                <w:bCs/>
                <w:sz w:val="16"/>
                <w:szCs w:val="16"/>
              </w:rPr>
              <w:br/>
              <w:t>5. Број учешћа на међународним форумима и састанцима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6. Већа информисаност међународне јавности о активностима Републике Србије у области превенције и сузбијања трговине људима и заштите жртава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Континуирано до </w:t>
            </w:r>
            <w:r>
              <w:rPr>
                <w:b/>
                <w:bCs/>
                <w:sz w:val="16"/>
                <w:szCs w:val="16"/>
              </w:rPr>
              <w:t xml:space="preserve">краја </w:t>
            </w:r>
            <w:r w:rsidRPr="005E5726">
              <w:rPr>
                <w:b/>
                <w:bCs/>
                <w:sz w:val="16"/>
                <w:szCs w:val="16"/>
              </w:rPr>
              <w:t>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5E5726">
              <w:rPr>
                <w:b/>
                <w:bCs/>
                <w:sz w:val="16"/>
                <w:szCs w:val="16"/>
              </w:rPr>
              <w:t>. године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D373C0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>Иницирати закључивања споразума о сарадњи у области превенције и сузбијања трговине људима и заштите жртава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 xml:space="preserve">Иницирати, припремити и спроводити заједничке пројекте и акције </w:t>
            </w:r>
            <w:r w:rsidRPr="00D373C0">
              <w:rPr>
                <w:bCs/>
                <w:i/>
                <w:sz w:val="16"/>
                <w:szCs w:val="16"/>
                <w:lang w:val="sr-Cyrl-CS"/>
              </w:rPr>
              <w:t xml:space="preserve">полиције </w:t>
            </w:r>
            <w:r w:rsidRPr="00D373C0">
              <w:rPr>
                <w:bCs/>
                <w:i/>
                <w:sz w:val="16"/>
                <w:szCs w:val="16"/>
              </w:rPr>
              <w:t xml:space="preserve"> и осталих партнера Стратегије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Буџет - Министарство унутрашњих послова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100.000 РСД за 2017.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100.000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D373C0">
              <w:rPr>
                <w:bCs/>
                <w:i/>
                <w:sz w:val="16"/>
                <w:szCs w:val="16"/>
              </w:rPr>
              <w:t xml:space="preserve">Активно учествовати на међународним форумима и састанцима  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Нема трошкова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en-US"/>
              </w:rPr>
            </w:pPr>
            <w:r>
              <w:rPr>
                <w:bCs/>
                <w:i/>
                <w:sz w:val="16"/>
                <w:szCs w:val="16"/>
              </w:rPr>
              <w:t>Трошкове прево</w:t>
            </w:r>
            <w:r>
              <w:rPr>
                <w:bCs/>
                <w:i/>
                <w:sz w:val="16"/>
                <w:szCs w:val="16"/>
                <w:lang w:val="sr-Cyrl-CS"/>
              </w:rPr>
              <w:t>з</w:t>
            </w:r>
            <w:r>
              <w:rPr>
                <w:bCs/>
                <w:i/>
                <w:sz w:val="16"/>
                <w:szCs w:val="16"/>
              </w:rPr>
              <w:t xml:space="preserve">а, </w:t>
            </w:r>
            <w:r>
              <w:rPr>
                <w:bCs/>
                <w:i/>
                <w:sz w:val="16"/>
                <w:szCs w:val="16"/>
              </w:rPr>
              <w:lastRenderedPageBreak/>
              <w:t>исхране, смештаја и дневница сноси организатор форума (</w:t>
            </w:r>
            <w:r>
              <w:rPr>
                <w:bCs/>
                <w:i/>
                <w:sz w:val="16"/>
                <w:szCs w:val="16"/>
                <w:lang w:val="en-US"/>
              </w:rPr>
              <w:t>OEBS</w:t>
            </w:r>
            <w:r>
              <w:rPr>
                <w:bCs/>
                <w:i/>
                <w:sz w:val="16"/>
                <w:szCs w:val="16"/>
              </w:rPr>
              <w:t xml:space="preserve">, </w:t>
            </w:r>
            <w:r>
              <w:rPr>
                <w:bCs/>
                <w:i/>
                <w:sz w:val="16"/>
                <w:szCs w:val="16"/>
                <w:lang w:val="en-US"/>
              </w:rPr>
              <w:t>IOM</w:t>
            </w:r>
            <w:r>
              <w:rPr>
                <w:bCs/>
                <w:i/>
                <w:sz w:val="16"/>
                <w:szCs w:val="16"/>
              </w:rPr>
              <w:t xml:space="preserve">, </w:t>
            </w:r>
            <w:r>
              <w:rPr>
                <w:bCs/>
                <w:i/>
                <w:sz w:val="16"/>
                <w:szCs w:val="16"/>
                <w:lang w:val="en-US"/>
              </w:rPr>
              <w:t>UNODC</w:t>
            </w:r>
            <w:r w:rsidRPr="00053987">
              <w:rPr>
                <w:bCs/>
                <w:i/>
                <w:sz w:val="16"/>
                <w:szCs w:val="16"/>
              </w:rPr>
              <w:t>,</w:t>
            </w:r>
            <w:r>
              <w:rPr>
                <w:bCs/>
                <w:i/>
                <w:sz w:val="16"/>
                <w:szCs w:val="16"/>
                <w:lang w:val="en-US"/>
              </w:rPr>
              <w:t>ICMPD</w:t>
            </w:r>
            <w:r>
              <w:rPr>
                <w:bCs/>
                <w:i/>
                <w:sz w:val="16"/>
                <w:szCs w:val="16"/>
              </w:rPr>
              <w:t>)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en-US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053987">
              <w:rPr>
                <w:bCs/>
                <w:i/>
                <w:sz w:val="16"/>
                <w:szCs w:val="16"/>
              </w:rPr>
              <w:t>Активно представљати међународној јавности активности на имплементацији Стратегије и Акционог плана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en-US"/>
              </w:rPr>
            </w:pPr>
          </w:p>
          <w:p w:rsidR="005B69AC" w:rsidRPr="00053987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Буџет - Министарство унутрашњих послова</w:t>
            </w:r>
            <w:r w:rsidRPr="00053987">
              <w:rPr>
                <w:bCs/>
                <w:sz w:val="16"/>
                <w:szCs w:val="16"/>
              </w:rPr>
              <w:t xml:space="preserve">62.200 РСД за 2017. </w:t>
            </w:r>
            <w:r>
              <w:rPr>
                <w:bCs/>
                <w:sz w:val="16"/>
                <w:szCs w:val="16"/>
              </w:rPr>
              <w:t>г</w:t>
            </w:r>
            <w:r w:rsidRPr="00053987">
              <w:rPr>
                <w:bCs/>
                <w:sz w:val="16"/>
                <w:szCs w:val="16"/>
              </w:rPr>
              <w:t>одину</w:t>
            </w:r>
          </w:p>
          <w:p w:rsidR="005B69AC" w:rsidRPr="00053987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053987">
              <w:rPr>
                <w:bCs/>
                <w:sz w:val="16"/>
                <w:szCs w:val="16"/>
              </w:rPr>
              <w:t>62.200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lastRenderedPageBreak/>
              <w:t>Низак приоритет у планирању рада;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 Различите политике у одгвору на проблем;</w:t>
            </w:r>
            <w:r w:rsidRPr="005E5726">
              <w:rPr>
                <w:b/>
                <w:bCs/>
                <w:sz w:val="16"/>
                <w:szCs w:val="16"/>
              </w:rPr>
              <w:br/>
              <w:t>Недовољно развијени</w:t>
            </w:r>
            <w:r w:rsidRPr="005E5726">
              <w:rPr>
                <w:b/>
                <w:bCs/>
                <w:sz w:val="16"/>
                <w:szCs w:val="16"/>
              </w:rPr>
              <w:br/>
              <w:t>капацитети за писање</w:t>
            </w:r>
            <w:r w:rsidRPr="005E5726">
              <w:rPr>
                <w:b/>
                <w:bCs/>
                <w:sz w:val="16"/>
                <w:szCs w:val="16"/>
              </w:rPr>
              <w:br/>
              <w:t>и реализацију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пројеката; </w:t>
            </w:r>
          </w:p>
          <w:p w:rsidR="005B69AC" w:rsidRPr="005E5726" w:rsidRDefault="005B69AC" w:rsidP="00923A12">
            <w:pPr>
              <w:shd w:val="clear" w:color="auto" w:fill="FFFFFF"/>
            </w:pPr>
            <w:r w:rsidRPr="005E5726">
              <w:rPr>
                <w:b/>
                <w:bCs/>
                <w:sz w:val="16"/>
                <w:szCs w:val="16"/>
              </w:rPr>
              <w:t xml:space="preserve">Недостатак капацитета за превођење саопштења и информација </w:t>
            </w:r>
          </w:p>
        </w:tc>
      </w:tr>
    </w:tbl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p w:rsidR="005B69AC" w:rsidRPr="005E5726" w:rsidRDefault="005B69AC" w:rsidP="00923A12">
      <w:pPr>
        <w:shd w:val="clear" w:color="auto" w:fill="FFFFFF"/>
        <w:tabs>
          <w:tab w:val="left" w:pos="12900"/>
        </w:tabs>
        <w:rPr>
          <w:lang w:val="sr-Cyrl-CS"/>
        </w:rPr>
      </w:pPr>
    </w:p>
    <w:tbl>
      <w:tblPr>
        <w:tblW w:w="14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60"/>
        <w:gridCol w:w="2977"/>
        <w:gridCol w:w="2835"/>
        <w:gridCol w:w="1559"/>
        <w:gridCol w:w="1418"/>
        <w:gridCol w:w="1298"/>
      </w:tblGrid>
      <w:tr w:rsidR="005B69AC" w:rsidRPr="00DA732F" w:rsidTr="00923A12">
        <w:trPr>
          <w:trHeight w:val="892"/>
        </w:trPr>
        <w:tc>
          <w:tcPr>
            <w:tcW w:w="14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DA732F" w:rsidRDefault="005B69AC" w:rsidP="00923A1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E5726">
              <w:rPr>
                <w:b/>
                <w:bCs/>
                <w:sz w:val="28"/>
                <w:szCs w:val="28"/>
              </w:rPr>
              <w:lastRenderedPageBreak/>
              <w:t>Циљ 2:  Унапређена превенција и смањен утицај узрока трговине људима</w:t>
            </w:r>
            <w:r w:rsidRPr="005E5726">
              <w:rPr>
                <w:b/>
                <w:bCs/>
                <w:sz w:val="28"/>
                <w:szCs w:val="28"/>
              </w:rPr>
              <w:br/>
              <w:t>у складу са динамиком нових изазова, ризика и претњи</w:t>
            </w:r>
          </w:p>
        </w:tc>
      </w:tr>
      <w:tr w:rsidR="005B69AC" w:rsidRPr="005E5726" w:rsidTr="00923A12">
        <w:trPr>
          <w:trHeight w:val="765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ЗАДАЦИ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ОДГОВОРНА ИНСТИТУЦИЈА И ПАРТНЕРИ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 xml:space="preserve">ПОКАЗАТЕЉИ  </w:t>
            </w: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РОКОВИ</w:t>
            </w: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РЕСУРСИ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23A7E" w:rsidRDefault="005B69AC" w:rsidP="00923A1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C23A7E">
              <w:rPr>
                <w:b/>
                <w:bCs/>
                <w:sz w:val="18"/>
                <w:szCs w:val="18"/>
              </w:rPr>
              <w:t>РИЗИЦИ</w:t>
            </w:r>
          </w:p>
        </w:tc>
      </w:tr>
      <w:tr w:rsidR="005B69AC" w:rsidRPr="005E5726" w:rsidTr="0047768D">
        <w:trPr>
          <w:trHeight w:val="565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Реализација превентивних програма на основу анализе утицаја (импакт анализе)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Анализирати утицај досадашњих програма и истраживање најбоље праксе, метода и страт</w:t>
            </w:r>
            <w:r>
              <w:rPr>
                <w:b/>
                <w:bCs/>
                <w:sz w:val="16"/>
                <w:szCs w:val="16"/>
              </w:rPr>
              <w:t>егија са препорукама</w:t>
            </w:r>
            <w:r>
              <w:rPr>
                <w:b/>
                <w:bCs/>
                <w:sz w:val="16"/>
                <w:szCs w:val="16"/>
              </w:rPr>
              <w:br/>
              <w:t>2. Креирати и спроводити програме</w:t>
            </w:r>
            <w:r w:rsidRPr="009B77CF">
              <w:rPr>
                <w:b/>
                <w:bCs/>
                <w:sz w:val="16"/>
                <w:szCs w:val="16"/>
              </w:rPr>
              <w:t xml:space="preserve"> обука намењених државним службеницима који могу доћи у контакт са жртвама и потенцијалним жртвама трговине људима у полицији, социјали, правосуђу, здравству, просвети и </w:t>
            </w:r>
            <w:r w:rsidRPr="00287F42">
              <w:rPr>
                <w:b/>
                <w:bCs/>
                <w:sz w:val="16"/>
                <w:szCs w:val="16"/>
              </w:rPr>
              <w:t>запослених</w:t>
            </w:r>
            <w:r w:rsidRPr="009B77CF">
              <w:rPr>
                <w:b/>
                <w:bCs/>
                <w:sz w:val="16"/>
                <w:szCs w:val="16"/>
              </w:rPr>
              <w:t>у Центрима за азил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3. Креирати и спроводити програме оснаживања посебно рањивих група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4. Креирати и спроводити програме економског оснаживања </w:t>
            </w:r>
            <w:r w:rsidRPr="009B77CF">
              <w:rPr>
                <w:b/>
                <w:bCs/>
                <w:sz w:val="16"/>
                <w:szCs w:val="16"/>
              </w:rPr>
              <w:br/>
              <w:t>5. Подизати свест о одговорности и значају улоге медија и организација цивилног друштва у препознавању тражње као једног од основних узрока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>6. Успоставити Националне телефонске линије за превенцију трговине људима</w:t>
            </w:r>
          </w:p>
          <w:p w:rsidR="005B69AC" w:rsidRPr="00053987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7E0479">
              <w:rPr>
                <w:b/>
                <w:bCs/>
                <w:sz w:val="16"/>
                <w:szCs w:val="16"/>
              </w:rPr>
              <w:t>7. Креирати и спроводити програме обука за носиоце правосудних функција који могу доћи у контакт са жртвама и потенц</w:t>
            </w:r>
            <w:r>
              <w:rPr>
                <w:b/>
                <w:bCs/>
                <w:sz w:val="16"/>
                <w:szCs w:val="16"/>
              </w:rPr>
              <w:t>ијалним жртвама трговине људима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Национални координатор и </w:t>
            </w:r>
            <w:r w:rsidRPr="009B77CF">
              <w:rPr>
                <w:b/>
                <w:bCs/>
                <w:sz w:val="16"/>
                <w:szCs w:val="16"/>
                <w:lang w:val="sr-Cyrl-CS"/>
              </w:rPr>
              <w:t xml:space="preserve">Радна група за спровођење и праћење Стратегије </w:t>
            </w:r>
            <w:r w:rsidRPr="009B77CF">
              <w:rPr>
                <w:b/>
                <w:bCs/>
                <w:sz w:val="16"/>
                <w:szCs w:val="16"/>
              </w:rPr>
              <w:t xml:space="preserve">и партнери </w:t>
            </w:r>
            <w:r w:rsidRPr="009B77CF">
              <w:rPr>
                <w:b/>
                <w:bCs/>
                <w:sz w:val="16"/>
                <w:szCs w:val="16"/>
              </w:rPr>
              <w:br/>
              <w:t>2. Ресорна министарства у сарадњи са Националним координатором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 Министарство за рад, запошљавање, борачка и социјална питања и партнери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4. Министарство финансија, Национални кооринатор и партнери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5. Национални координатор и </w:t>
            </w:r>
            <w:r w:rsidRPr="009B77CF">
              <w:rPr>
                <w:b/>
                <w:bCs/>
                <w:sz w:val="16"/>
                <w:szCs w:val="16"/>
                <w:lang w:val="sr-Cyrl-CS"/>
              </w:rPr>
              <w:t xml:space="preserve">Радна група за спровођење и праћење Стратегије </w:t>
            </w:r>
            <w:r w:rsidRPr="009B77CF">
              <w:rPr>
                <w:b/>
                <w:bCs/>
                <w:sz w:val="16"/>
                <w:szCs w:val="16"/>
              </w:rPr>
              <w:t>и партнери</w:t>
            </w:r>
            <w:r w:rsidRPr="009B77CF">
              <w:rPr>
                <w:b/>
                <w:bCs/>
                <w:sz w:val="16"/>
                <w:szCs w:val="16"/>
              </w:rPr>
              <w:br/>
              <w:t>6.  Министарство за рад, запошљавање, борачка и социјална питања и партнери</w:t>
            </w:r>
          </w:p>
          <w:p w:rsidR="005B69AC" w:rsidRPr="00875F04" w:rsidRDefault="005B69AC" w:rsidP="00923A12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875F04">
              <w:rPr>
                <w:b/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Правосудна академија</w:t>
            </w:r>
          </w:p>
          <w:p w:rsidR="005B69AC" w:rsidRPr="007E0479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</w:rPr>
              <w:t>1. Израђена анализа утицаја са препорукама</w:t>
            </w:r>
            <w:r w:rsidRPr="009B77CF">
              <w:rPr>
                <w:b/>
                <w:bCs/>
                <w:sz w:val="16"/>
                <w:szCs w:val="16"/>
              </w:rPr>
              <w:br/>
              <w:t>2. Број спроведених програма обука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3. Обуке служби укључених у систем интегрисаног управљања границом обухватају садржаје у вези са трговином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>3. Број успешно обучених службеника</w:t>
            </w:r>
            <w:r w:rsidRPr="009B77CF">
              <w:rPr>
                <w:b/>
                <w:bCs/>
                <w:sz w:val="16"/>
                <w:szCs w:val="16"/>
              </w:rPr>
              <w:br/>
              <w:t>4. Обучени службеници успешније обављају своје послове</w:t>
            </w:r>
            <w:r w:rsidRPr="009B77CF">
              <w:rPr>
                <w:b/>
                <w:bCs/>
                <w:sz w:val="16"/>
                <w:szCs w:val="16"/>
              </w:rPr>
              <w:br/>
              <w:t>5. Број реализованих програма оснажења припадника рањивих група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6. Измењене одредбе закона које омогућавају финансијске олакшице за оне привредне субјекте који донирају или подржавају програме економског оснаживања жртава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>7. Број мера чији је резултат смањење потражње за свим облицима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>8. Успостављена и доступна телефонска линија за превенцију трговине људима</w:t>
            </w:r>
          </w:p>
          <w:p w:rsidR="005B69AC" w:rsidRPr="007E0479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7E0479">
              <w:rPr>
                <w:b/>
                <w:bCs/>
                <w:sz w:val="16"/>
                <w:szCs w:val="16"/>
              </w:rPr>
              <w:t>9. Број спроведених обука за носиоце правосудних функција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F03D1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>. године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053987">
              <w:rPr>
                <w:bCs/>
                <w:i/>
                <w:sz w:val="16"/>
                <w:szCs w:val="16"/>
              </w:rPr>
              <w:t>Анализирати утицај досадашњих програма и истраживање најбоље праксе, метода и стратегија са препорукама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D373C0">
              <w:rPr>
                <w:b/>
                <w:bCs/>
                <w:sz w:val="16"/>
                <w:szCs w:val="16"/>
              </w:rPr>
              <w:t>Нема трошкова –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0F7222">
              <w:rPr>
                <w:bCs/>
                <w:i/>
                <w:sz w:val="16"/>
                <w:szCs w:val="16"/>
              </w:rPr>
              <w:t>Креирати и спроводити програме обука намењених државним службеницима који могу доћи у контакт са жртвама и потенцијалним жртвама трговине људима у полицији, социјали, правосуђу, здравству, просвети и запослениху Центрима за азил</w:t>
            </w:r>
          </w:p>
          <w:p w:rsidR="005B69AC" w:rsidRPr="005B05F2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0F7222">
              <w:rPr>
                <w:b/>
                <w:bCs/>
                <w:sz w:val="16"/>
                <w:szCs w:val="16"/>
              </w:rPr>
              <w:t xml:space="preserve">Буџет – Министарство унутрашњих </w:t>
            </w:r>
            <w:r w:rsidRPr="005B05F2">
              <w:rPr>
                <w:b/>
                <w:bCs/>
                <w:sz w:val="16"/>
                <w:szCs w:val="16"/>
              </w:rPr>
              <w:t xml:space="preserve">послова </w:t>
            </w:r>
          </w:p>
          <w:p w:rsidR="005B69AC" w:rsidRPr="005B05F2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5B05F2">
              <w:rPr>
                <w:bCs/>
                <w:sz w:val="16"/>
                <w:szCs w:val="16"/>
              </w:rPr>
              <w:t>79.300 РСД за 2017. годину</w:t>
            </w:r>
          </w:p>
          <w:p w:rsidR="005B69AC" w:rsidRPr="005B05F2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5B05F2">
              <w:rPr>
                <w:bCs/>
                <w:sz w:val="16"/>
                <w:szCs w:val="16"/>
              </w:rPr>
              <w:t xml:space="preserve">79.300 РСД за </w:t>
            </w:r>
            <w:r w:rsidRPr="005B05F2">
              <w:rPr>
                <w:bCs/>
                <w:sz w:val="16"/>
                <w:szCs w:val="16"/>
              </w:rPr>
              <w:lastRenderedPageBreak/>
              <w:t>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0F7222">
              <w:rPr>
                <w:b/>
                <w:bCs/>
                <w:sz w:val="16"/>
                <w:szCs w:val="16"/>
              </w:rPr>
              <w:t>Буџет – Министарство правде</w:t>
            </w:r>
            <w:r>
              <w:rPr>
                <w:bCs/>
                <w:sz w:val="16"/>
                <w:szCs w:val="16"/>
              </w:rPr>
              <w:t xml:space="preserve"> – 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2017.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0F7222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0F7222">
              <w:rPr>
                <w:b/>
                <w:bCs/>
                <w:sz w:val="16"/>
                <w:szCs w:val="16"/>
              </w:rPr>
              <w:t>Буџет – Министарство здравља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2017.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0F7222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0F7222">
              <w:rPr>
                <w:b/>
                <w:bCs/>
                <w:sz w:val="16"/>
                <w:szCs w:val="16"/>
              </w:rPr>
              <w:t>Буџет – МЗРЗБСП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2017.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124.400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Креирати и спроводити програме оснаживања посебно рањивих група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400C71">
              <w:rPr>
                <w:b/>
                <w:bCs/>
                <w:sz w:val="16"/>
                <w:szCs w:val="16"/>
              </w:rPr>
              <w:t>Нема трошкова</w:t>
            </w:r>
            <w:r w:rsidRPr="00D373C0">
              <w:rPr>
                <w:b/>
                <w:bCs/>
                <w:sz w:val="16"/>
                <w:szCs w:val="16"/>
              </w:rPr>
              <w:t xml:space="preserve">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Pr="00400C71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Креирати и спроводити програме економског оснаживања</w:t>
            </w:r>
            <w:r>
              <w:rPr>
                <w:bCs/>
                <w:i/>
                <w:sz w:val="16"/>
                <w:szCs w:val="16"/>
              </w:rPr>
              <w:t xml:space="preserve"> – </w:t>
            </w:r>
            <w:r w:rsidRPr="00400C71">
              <w:rPr>
                <w:b/>
                <w:bCs/>
                <w:sz w:val="16"/>
                <w:szCs w:val="16"/>
              </w:rPr>
              <w:t xml:space="preserve">трошкови тренутно непознати, укупни трошкови зависе од броја лица која ће бити препозната и идентификована као лица којима </w:t>
            </w:r>
            <w:r w:rsidRPr="00400C71">
              <w:rPr>
                <w:b/>
                <w:bCs/>
                <w:sz w:val="16"/>
                <w:szCs w:val="16"/>
              </w:rPr>
              <w:lastRenderedPageBreak/>
              <w:t>је потребна ова врста помоћи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Подизати свест о одговорности и значају улоге медија и организација цивилног друштва у препознавању тражње као једног од основних узрока трговине људима</w:t>
            </w:r>
            <w:r>
              <w:rPr>
                <w:bCs/>
                <w:i/>
                <w:sz w:val="16"/>
                <w:szCs w:val="16"/>
              </w:rPr>
              <w:t>-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400C71">
              <w:rPr>
                <w:b/>
                <w:bCs/>
                <w:sz w:val="16"/>
                <w:szCs w:val="16"/>
              </w:rPr>
              <w:t>Нема трошкова</w:t>
            </w:r>
            <w:r w:rsidRPr="00D373C0">
              <w:rPr>
                <w:b/>
                <w:bCs/>
                <w:sz w:val="16"/>
                <w:szCs w:val="16"/>
              </w:rPr>
              <w:t xml:space="preserve"> запослени раде у оквиру редовних радних активности</w:t>
            </w:r>
          </w:p>
          <w:p w:rsidR="005B69AC" w:rsidRPr="00400C71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400C71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Успоставити Националне телефонске линије за превенцију трговине људима</w:t>
            </w:r>
            <w:r>
              <w:rPr>
                <w:bCs/>
                <w:i/>
                <w:sz w:val="16"/>
                <w:szCs w:val="16"/>
              </w:rPr>
              <w:t xml:space="preserve"> – СОС линије – из средстава донатора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0F7222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053987">
              <w:rPr>
                <w:bCs/>
                <w:i/>
                <w:sz w:val="16"/>
                <w:szCs w:val="16"/>
              </w:rPr>
              <w:t>Креирати и спроводити програме обука за носиоце правосудних функција који могу доћи у контакт са жртвама и потенцијалним жртвама трговине људима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053987">
              <w:rPr>
                <w:b/>
                <w:bCs/>
                <w:sz w:val="16"/>
                <w:szCs w:val="16"/>
              </w:rPr>
              <w:t>Буџет – Правосудна академија</w:t>
            </w:r>
          </w:p>
          <w:p w:rsidR="005B69AC" w:rsidRPr="00053987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400C71">
              <w:rPr>
                <w:bCs/>
                <w:sz w:val="16"/>
                <w:szCs w:val="16"/>
              </w:rPr>
              <w:t xml:space="preserve">397.000 РСД за </w:t>
            </w:r>
            <w:r w:rsidRPr="00400C71">
              <w:rPr>
                <w:bCs/>
                <w:sz w:val="16"/>
                <w:szCs w:val="16"/>
              </w:rPr>
              <w:lastRenderedPageBreak/>
              <w:t>2018. годину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>Недостатак финансијских средстава за реализацију преве</w:t>
            </w:r>
            <w:r>
              <w:rPr>
                <w:b/>
                <w:bCs/>
                <w:sz w:val="16"/>
                <w:szCs w:val="16"/>
              </w:rPr>
              <w:t>нтивних програма; преоптереће-нос</w:t>
            </w:r>
            <w:r w:rsidRPr="009B77CF">
              <w:rPr>
                <w:b/>
                <w:bCs/>
                <w:sz w:val="16"/>
                <w:szCs w:val="16"/>
              </w:rPr>
              <w:t>т запослених</w:t>
            </w:r>
          </w:p>
        </w:tc>
      </w:tr>
      <w:tr w:rsidR="005B69AC" w:rsidRPr="005E5726" w:rsidTr="0047768D">
        <w:trPr>
          <w:trHeight w:val="1782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lastRenderedPageBreak/>
              <w:t>Подизање свести јавности путем подршке производњи медијских садржаја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1.Подршка медијима који производе медијске садржаје у вези са трговином људима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2.Евалуација утицаја подржаних пројеката под тачком 1.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3.Омогућавати равномерну доступност медијских садржаја под тачком 1. на територији Републике Србије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</w:rPr>
              <w:t>1. Национални координатор  и Министарство културе и информисања и партнери</w:t>
            </w:r>
            <w:r w:rsidRPr="009B77CF">
              <w:rPr>
                <w:b/>
                <w:bCs/>
                <w:sz w:val="16"/>
                <w:szCs w:val="16"/>
              </w:rPr>
              <w:br/>
              <w:t>2. Министарство културе и информисања и партнери</w:t>
            </w:r>
            <w:r w:rsidRPr="009B77CF">
              <w:rPr>
                <w:b/>
                <w:bCs/>
                <w:sz w:val="16"/>
                <w:szCs w:val="16"/>
              </w:rPr>
              <w:br/>
              <w:t>3. Министарство културе и информисања и партнери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1.Број подржаних пројеката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2.Резултати евалуације медијских садржаја и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  <w:lang w:val="sr-Cyrl-CS"/>
              </w:rPr>
              <w:t>3.Процена доступности медијских садржаја на територији Републике Србије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>.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године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400C71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 w:rsidRPr="00400C71">
              <w:rPr>
                <w:bCs/>
                <w:i/>
                <w:sz w:val="16"/>
                <w:szCs w:val="16"/>
                <w:lang w:val="sr-Cyrl-CS"/>
              </w:rPr>
              <w:t xml:space="preserve">Подршка медијима који производе медијске садржаје у вези са трговином људима –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Буџет – Министарство културе и информисања</w:t>
            </w:r>
          </w:p>
          <w:p w:rsidR="005B69AC" w:rsidRPr="00E61191" w:rsidRDefault="005B69AC" w:rsidP="00923A12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 w:rsidRPr="00E61191">
              <w:rPr>
                <w:bCs/>
                <w:sz w:val="16"/>
                <w:szCs w:val="16"/>
              </w:rPr>
              <w:t>1.</w:t>
            </w:r>
            <w:r>
              <w:rPr>
                <w:bCs/>
                <w:sz w:val="16"/>
                <w:szCs w:val="16"/>
              </w:rPr>
              <w:t>234</w:t>
            </w:r>
            <w:r w:rsidRPr="00E61191">
              <w:rPr>
                <w:bCs/>
                <w:sz w:val="16"/>
                <w:szCs w:val="16"/>
                <w:lang w:val="ru-RU"/>
              </w:rPr>
              <w:t>.</w:t>
            </w:r>
            <w:r>
              <w:rPr>
                <w:bCs/>
                <w:sz w:val="16"/>
                <w:szCs w:val="16"/>
              </w:rPr>
              <w:t>000РСД</w:t>
            </w:r>
          </w:p>
          <w:p w:rsidR="005B69AC" w:rsidRPr="00E61191" w:rsidRDefault="005B69AC" w:rsidP="00923A12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</w:t>
            </w:r>
            <w:r w:rsidRPr="00E61191">
              <w:rPr>
                <w:bCs/>
                <w:sz w:val="16"/>
                <w:szCs w:val="16"/>
              </w:rPr>
              <w:t>а 2017. годину</w:t>
            </w:r>
          </w:p>
          <w:p w:rsidR="005B69AC" w:rsidRPr="00E61191" w:rsidRDefault="005B69AC" w:rsidP="00923A12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 w:rsidRPr="00E61191">
              <w:rPr>
                <w:bCs/>
                <w:sz w:val="16"/>
                <w:szCs w:val="16"/>
              </w:rPr>
              <w:t>1.</w:t>
            </w:r>
            <w:r>
              <w:rPr>
                <w:bCs/>
                <w:sz w:val="16"/>
                <w:szCs w:val="16"/>
              </w:rPr>
              <w:t>234</w:t>
            </w:r>
            <w:r w:rsidRPr="00E61191">
              <w:rPr>
                <w:bCs/>
                <w:sz w:val="16"/>
                <w:szCs w:val="16"/>
                <w:lang w:val="ru-RU"/>
              </w:rPr>
              <w:t>.</w:t>
            </w:r>
            <w:r>
              <w:rPr>
                <w:bCs/>
                <w:sz w:val="16"/>
                <w:szCs w:val="16"/>
              </w:rPr>
              <w:t>000</w:t>
            </w:r>
            <w:r w:rsidRPr="00E61191">
              <w:rPr>
                <w:bCs/>
                <w:sz w:val="16"/>
                <w:szCs w:val="16"/>
              </w:rPr>
              <w:t xml:space="preserve">РСД за 2018. годину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 w:rsidRPr="00400C71">
              <w:rPr>
                <w:bCs/>
                <w:i/>
                <w:sz w:val="16"/>
                <w:szCs w:val="16"/>
                <w:lang w:val="sr-Cyrl-CS"/>
              </w:rPr>
              <w:t>Евалуација утицаја подржаних пројеката под тачком 1.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Pr="00400C71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 w:rsidRPr="00400C71">
              <w:rPr>
                <w:bCs/>
                <w:i/>
                <w:sz w:val="16"/>
                <w:szCs w:val="16"/>
                <w:lang w:val="sr-Cyrl-CS"/>
              </w:rPr>
              <w:t xml:space="preserve">Омогућавати равномерну доступност медијских садржаја под тачком 1. на територији Републике Србије  </w:t>
            </w:r>
          </w:p>
          <w:p w:rsidR="005B69AC" w:rsidRPr="00400C71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>
              <w:rPr>
                <w:bCs/>
                <w:i/>
                <w:sz w:val="16"/>
                <w:szCs w:val="16"/>
                <w:lang w:val="sr-Cyrl-CS"/>
              </w:rPr>
              <w:t xml:space="preserve">С обзиром на важност и осетљивост теме, договори и преговори са </w:t>
            </w:r>
            <w:r>
              <w:rPr>
                <w:bCs/>
                <w:i/>
                <w:sz w:val="16"/>
                <w:szCs w:val="16"/>
                <w:lang w:val="sr-Cyrl-CS"/>
              </w:rPr>
              <w:lastRenderedPageBreak/>
              <w:t>медијским кућама о дистрибуцији садржаја без накнаде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>Недостатак финансијских средстава;</w:t>
            </w:r>
          </w:p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 низак приоритет </w:t>
            </w:r>
          </w:p>
        </w:tc>
      </w:tr>
      <w:tr w:rsidR="005B69AC" w:rsidRPr="005E5726" w:rsidTr="0047768D">
        <w:trPr>
          <w:trHeight w:val="2220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>Развијање система раног упозоравања на ризике од трговине људима, а посебно женама и децом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Формирати  Радну групу и дефинисати њене задатке  </w:t>
            </w:r>
            <w:r w:rsidRPr="009B77CF">
              <w:rPr>
                <w:b/>
                <w:bCs/>
                <w:sz w:val="16"/>
                <w:szCs w:val="16"/>
              </w:rPr>
              <w:br/>
              <w:t>2. Креирати матрице за препознавање раних ризика, укључујући и рањиве категорије миграната (ирегуларне мигранте, тражиоце азила, малолетнике без пратње родитеља или старатеља и жртве трговине људима)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 Министарство за рад, запошљавање, борачка и социјална питања и партнери                 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>2.  Министарство за рад, запошљавање, борачка и социјална питања и партнери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Формирана Радна група </w:t>
            </w:r>
            <w:r w:rsidRPr="009B77CF">
              <w:rPr>
                <w:b/>
                <w:bCs/>
                <w:sz w:val="16"/>
                <w:szCs w:val="16"/>
              </w:rPr>
              <w:br/>
              <w:t>2. Креирана матрица</w:t>
            </w:r>
            <w:r w:rsidRPr="009B77CF">
              <w:rPr>
                <w:b/>
                <w:bCs/>
                <w:sz w:val="16"/>
                <w:szCs w:val="16"/>
              </w:rPr>
              <w:br/>
              <w:t>3. Број препознатих раних ризика</w:t>
            </w:r>
            <w:r w:rsidRPr="009B77CF">
              <w:rPr>
                <w:b/>
                <w:bCs/>
                <w:sz w:val="16"/>
                <w:szCs w:val="16"/>
              </w:rPr>
              <w:br/>
              <w:t>4. Проценат смањења наступања раних ризика, по рањивим категоријама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5. Креирани упитници за мешовите тимове за профилисање рањивих категорија миграната у мешовитим миграцијама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6. Број профилисаних, број информисаних миграната који су рањиви од трговине људима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7. Број идентификованих миграната жртава трговине људима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Други квартал 201</w:t>
            </w:r>
            <w:r>
              <w:rPr>
                <w:b/>
                <w:bCs/>
                <w:sz w:val="16"/>
                <w:szCs w:val="16"/>
                <w:lang w:val="sr-Cyrl-CS"/>
              </w:rPr>
              <w:t>7</w:t>
            </w:r>
            <w:r w:rsidRPr="009B77CF">
              <w:rPr>
                <w:b/>
                <w:bCs/>
                <w:sz w:val="16"/>
                <w:szCs w:val="16"/>
              </w:rPr>
              <w:t>. године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 xml:space="preserve">Формирати  Радну групу и дефинисати њене задатке  </w:t>
            </w:r>
            <w:r>
              <w:rPr>
                <w:bCs/>
                <w:i/>
                <w:sz w:val="16"/>
                <w:szCs w:val="16"/>
              </w:rPr>
              <w:t xml:space="preserve">- 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</w:t>
            </w:r>
            <w:r w:rsidRPr="00400C71">
              <w:rPr>
                <w:b/>
                <w:bCs/>
                <w:sz w:val="16"/>
                <w:szCs w:val="16"/>
              </w:rPr>
              <w:t>ема трошкова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Креирати матрице за препознавање раних ризика, укључујући и рањиве категорије миграната (ирегуларне мигранте, тражиоце азила, малолетнике без пратње родитеља или старатеља и жртве трговине људима)</w:t>
            </w:r>
            <w:r>
              <w:rPr>
                <w:bCs/>
                <w:i/>
                <w:sz w:val="16"/>
                <w:szCs w:val="16"/>
              </w:rPr>
              <w:t>-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</w:p>
          <w:p w:rsidR="005B69AC" w:rsidRPr="00400C71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4846FE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Преоптереће</w:t>
            </w:r>
            <w:r>
              <w:rPr>
                <w:b/>
                <w:bCs/>
                <w:sz w:val="16"/>
                <w:szCs w:val="16"/>
              </w:rPr>
              <w:t>-</w:t>
            </w:r>
          </w:p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ност чланова Радне групе </w:t>
            </w:r>
          </w:p>
        </w:tc>
      </w:tr>
    </w:tbl>
    <w:p w:rsidR="005B69AC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Pr="00ED4E8E" w:rsidRDefault="005B69AC" w:rsidP="00923A12">
      <w:pPr>
        <w:shd w:val="clear" w:color="auto" w:fill="FFFFFF"/>
        <w:rPr>
          <w:lang w:val="sr-Cyrl-CS"/>
        </w:rPr>
      </w:pPr>
    </w:p>
    <w:tbl>
      <w:tblPr>
        <w:tblpPr w:leftFromText="180" w:rightFromText="180" w:vertAnchor="text" w:horzAnchor="margin" w:tblpXSpec="center" w:tblpY="-97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3311"/>
        <w:gridCol w:w="3024"/>
        <w:gridCol w:w="2879"/>
        <w:gridCol w:w="1583"/>
        <w:gridCol w:w="1440"/>
        <w:gridCol w:w="1696"/>
      </w:tblGrid>
      <w:tr w:rsidR="005B69AC" w:rsidRPr="005E5726" w:rsidTr="00923A12">
        <w:trPr>
          <w:trHeight w:val="945"/>
        </w:trPr>
        <w:tc>
          <w:tcPr>
            <w:tcW w:w="15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5E5726" w:rsidRDefault="005B69AC" w:rsidP="00923A12">
            <w:pPr>
              <w:shd w:val="clear" w:color="auto" w:fill="FFFFFF"/>
              <w:ind w:left="-180" w:hanging="360"/>
              <w:jc w:val="center"/>
            </w:pPr>
            <w:r w:rsidRPr="005E5726">
              <w:rPr>
                <w:b/>
                <w:bCs/>
                <w:sz w:val="28"/>
                <w:szCs w:val="28"/>
              </w:rPr>
              <w:t>Циљ 3:  Унапређен проактиван систем откривања случајева трговине људима, ефикасно процесуирање физичких и правних лица и правна заштита жртава трговине људима</w:t>
            </w:r>
          </w:p>
        </w:tc>
      </w:tr>
      <w:tr w:rsidR="005B69AC" w:rsidRPr="005E5726" w:rsidTr="00923A12">
        <w:trPr>
          <w:trHeight w:val="765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ЗАДАЦИ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ОДГОВОРНА ИНСТИТУЦИЈА И ПАРТНЕРИ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ПОКАЗАТЕЉИ АКТИВНОСТИ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РОКОВИ АКТИВНОСТИ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РЕСУРСИ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18733E" w:rsidRDefault="005B69AC" w:rsidP="00923A1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РИЗИЦИ</w:t>
            </w:r>
          </w:p>
        </w:tc>
      </w:tr>
      <w:tr w:rsidR="005B69AC" w:rsidRPr="005E5726" w:rsidTr="00923A12">
        <w:trPr>
          <w:trHeight w:val="3051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Прилагођавање постојећих механизама сарадње надлежних органа и успостављање нових у складу са проактивним приступом 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</w:t>
            </w:r>
            <w:r w:rsidRPr="007E0479">
              <w:rPr>
                <w:b/>
                <w:bCs/>
                <w:sz w:val="16"/>
                <w:szCs w:val="16"/>
              </w:rPr>
              <w:t>. Формирати интерресорну радну групу</w:t>
            </w:r>
            <w:r w:rsidRPr="009B77CF">
              <w:rPr>
                <w:b/>
                <w:bCs/>
                <w:sz w:val="16"/>
                <w:szCs w:val="16"/>
              </w:rPr>
              <w:br/>
              <w:t>2. Израдити Функционалну анализу постојећих механизама сарадње са препорукама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Имплементирати препоруке у складу са резултатима анализе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4. Успоставити организациони модел мултисекторског система прикупљања и анализе података 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Савет 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  <w:r w:rsidRPr="007E0479">
              <w:rPr>
                <w:b/>
                <w:bCs/>
                <w:sz w:val="16"/>
                <w:szCs w:val="16"/>
              </w:rPr>
              <w:t>2. Интерресорна радна група  и партнери</w:t>
            </w:r>
            <w:r w:rsidRPr="007E0479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7C5299" w:rsidRDefault="005B69AC" w:rsidP="00923A12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Формирана радна група     2.Израђена анализа постојећих механизама сарадње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Унапређена организациона структура прилагођена проактивном систему откривања случајева трговине људима и сарадња </w:t>
            </w:r>
            <w:r>
              <w:rPr>
                <w:b/>
                <w:bCs/>
                <w:sz w:val="16"/>
                <w:szCs w:val="16"/>
              </w:rPr>
              <w:t>у складу са резултатима анализе</w:t>
            </w:r>
            <w:r>
              <w:rPr>
                <w:b/>
                <w:bCs/>
                <w:sz w:val="16"/>
                <w:szCs w:val="16"/>
              </w:rPr>
              <w:br/>
              <w:t>4</w:t>
            </w:r>
            <w:r w:rsidRPr="009B77CF">
              <w:rPr>
                <w:b/>
                <w:bCs/>
                <w:sz w:val="16"/>
                <w:szCs w:val="16"/>
              </w:rPr>
              <w:t>.  Израђен модел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00C71">
              <w:rPr>
                <w:bCs/>
                <w:i/>
                <w:sz w:val="16"/>
                <w:szCs w:val="16"/>
              </w:rPr>
              <w:t>Формирати интерресорну радну групу</w:t>
            </w:r>
            <w:r>
              <w:rPr>
                <w:bCs/>
                <w:i/>
                <w:sz w:val="16"/>
                <w:szCs w:val="16"/>
              </w:rPr>
              <w:t>-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7768D">
              <w:rPr>
                <w:bCs/>
                <w:i/>
                <w:sz w:val="16"/>
                <w:szCs w:val="16"/>
              </w:rPr>
              <w:t>Израдити Функционалну анализу постојећих механизама сарадње са препорукама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Pr="00E61191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47768D">
              <w:rPr>
                <w:bCs/>
                <w:i/>
                <w:sz w:val="16"/>
                <w:szCs w:val="16"/>
              </w:rPr>
              <w:t>Имплементирати препоруке у складу са резултатима анализе –</w:t>
            </w:r>
            <w:r w:rsidRPr="00E61191">
              <w:rPr>
                <w:b/>
                <w:bCs/>
                <w:sz w:val="16"/>
                <w:szCs w:val="16"/>
              </w:rPr>
              <w:t>трошкови ће бити познати након спроведене анализе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7768D">
              <w:rPr>
                <w:bCs/>
                <w:i/>
                <w:sz w:val="16"/>
                <w:szCs w:val="16"/>
              </w:rPr>
              <w:t xml:space="preserve">Успоставити организациони модел мултисекторског система прикупљања и анализе података </w:t>
            </w:r>
            <w:r w:rsidRPr="0047768D">
              <w:rPr>
                <w:bCs/>
                <w:i/>
                <w:sz w:val="16"/>
                <w:szCs w:val="16"/>
              </w:rPr>
              <w:br/>
            </w:r>
            <w:r w:rsidRPr="00E61191">
              <w:rPr>
                <w:b/>
                <w:bCs/>
                <w:sz w:val="16"/>
                <w:szCs w:val="16"/>
              </w:rPr>
              <w:t>ТАЕИКС 4.500</w:t>
            </w:r>
            <w:r w:rsidRPr="0047768D">
              <w:rPr>
                <w:bCs/>
                <w:sz w:val="16"/>
                <w:szCs w:val="16"/>
              </w:rPr>
              <w:t xml:space="preserve"> евра за 2018. годину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Недостатак финансијских средстава; преоптерећеност чланова интересорних радних група</w:t>
            </w:r>
          </w:p>
        </w:tc>
      </w:tr>
    </w:tbl>
    <w:p w:rsidR="005B69AC" w:rsidRDefault="005B69AC">
      <w:r>
        <w:br w:type="page"/>
      </w:r>
    </w:p>
    <w:p w:rsidR="005B69AC" w:rsidRDefault="005B69AC"/>
    <w:tbl>
      <w:tblPr>
        <w:tblpPr w:leftFromText="180" w:rightFromText="180" w:vertAnchor="text" w:horzAnchor="margin" w:tblpXSpec="center" w:tblpY="-97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3311"/>
        <w:gridCol w:w="3024"/>
        <w:gridCol w:w="2879"/>
        <w:gridCol w:w="1583"/>
        <w:gridCol w:w="1440"/>
        <w:gridCol w:w="1696"/>
      </w:tblGrid>
      <w:tr w:rsidR="005B69AC" w:rsidRPr="005E5726" w:rsidTr="00A21E0C">
        <w:trPr>
          <w:trHeight w:val="2430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Унапређење капацитета за јачање компентенција партнера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Aнализирати потребу за јачањем компентенција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Припремити Програм обуке за јачање компентенција </w:t>
            </w:r>
            <w:r w:rsidRPr="009B77CF">
              <w:rPr>
                <w:b/>
                <w:bCs/>
                <w:sz w:val="16"/>
                <w:szCs w:val="16"/>
              </w:rPr>
              <w:br/>
              <w:t>3. Реализовати  обуке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1, 2, 3. Правосудна академија, Министарство унутрашњих послова и партнери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Израђена анализа</w:t>
            </w:r>
            <w:r w:rsidRPr="009B77CF">
              <w:rPr>
                <w:b/>
                <w:bCs/>
                <w:sz w:val="16"/>
                <w:szCs w:val="16"/>
              </w:rPr>
              <w:br/>
              <w:t>2. Представљени резултати анализе</w:t>
            </w:r>
            <w:r w:rsidRPr="009B77CF">
              <w:rPr>
                <w:b/>
                <w:bCs/>
                <w:sz w:val="16"/>
                <w:szCs w:val="16"/>
              </w:rPr>
              <w:br/>
              <w:t>3. Број припремљених програма и обука</w:t>
            </w:r>
            <w:r w:rsidRPr="009B77CF">
              <w:rPr>
                <w:b/>
                <w:bCs/>
                <w:sz w:val="16"/>
                <w:szCs w:val="16"/>
              </w:rPr>
              <w:br/>
              <w:t>4. Број реализованих обука</w:t>
            </w:r>
            <w:r w:rsidRPr="009B77CF">
              <w:rPr>
                <w:b/>
                <w:bCs/>
                <w:sz w:val="16"/>
                <w:szCs w:val="16"/>
              </w:rPr>
              <w:br/>
              <w:t>5. Број и структура полазника</w:t>
            </w:r>
            <w:r w:rsidRPr="009B77CF">
              <w:rPr>
                <w:b/>
                <w:bCs/>
                <w:sz w:val="16"/>
                <w:szCs w:val="16"/>
              </w:rPr>
              <w:br/>
              <w:t>6. Број и резултати евалуација обуке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 xml:space="preserve">. године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7768D">
              <w:rPr>
                <w:bCs/>
                <w:i/>
                <w:sz w:val="16"/>
                <w:szCs w:val="16"/>
              </w:rPr>
              <w:t>Aнализиарти потребу за јачањем компентенција</w:t>
            </w:r>
          </w:p>
          <w:p w:rsidR="005B69AC" w:rsidRPr="009445A8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en-US"/>
              </w:rPr>
            </w:pPr>
            <w:r w:rsidRPr="00E61191">
              <w:rPr>
                <w:b/>
                <w:bCs/>
                <w:sz w:val="16"/>
                <w:szCs w:val="16"/>
              </w:rPr>
              <w:t>ТАЕИКС 4.500</w:t>
            </w:r>
            <w:r>
              <w:rPr>
                <w:bCs/>
                <w:sz w:val="16"/>
                <w:szCs w:val="16"/>
              </w:rPr>
              <w:t xml:space="preserve"> евра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en-US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7768D">
              <w:rPr>
                <w:bCs/>
                <w:i/>
                <w:sz w:val="16"/>
                <w:szCs w:val="16"/>
              </w:rPr>
              <w:t>Припремити Програм обуке за јачање компентенција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47768D">
              <w:rPr>
                <w:bCs/>
                <w:i/>
                <w:sz w:val="16"/>
                <w:szCs w:val="16"/>
              </w:rPr>
              <w:t>Реализовати  обуке</w:t>
            </w:r>
            <w:r w:rsidRPr="0047768D">
              <w:rPr>
                <w:bCs/>
                <w:i/>
                <w:sz w:val="16"/>
                <w:szCs w:val="16"/>
              </w:rPr>
              <w:br/>
            </w:r>
            <w:r w:rsidRPr="0047768D">
              <w:rPr>
                <w:b/>
                <w:bCs/>
                <w:sz w:val="16"/>
                <w:szCs w:val="16"/>
              </w:rPr>
              <w:t>Буџет – Министарство унутрашњих послова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79.300 РСД за 2017. годину</w:t>
            </w:r>
          </w:p>
          <w:p w:rsidR="005B69AC" w:rsidRPr="007F60E6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79.300РСД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E61191">
              <w:rPr>
                <w:b/>
                <w:bCs/>
                <w:sz w:val="16"/>
                <w:szCs w:val="16"/>
              </w:rPr>
              <w:t>Буџет – Републичко јавно тужилаштво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E61191">
              <w:rPr>
                <w:bCs/>
                <w:sz w:val="16"/>
                <w:szCs w:val="16"/>
              </w:rPr>
              <w:t>87.080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82486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82486C">
              <w:rPr>
                <w:b/>
                <w:bCs/>
                <w:sz w:val="16"/>
                <w:szCs w:val="16"/>
              </w:rPr>
              <w:t>Буџет – МЗРЗБСП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37.320 РСД за 2017. годину</w:t>
            </w:r>
          </w:p>
          <w:p w:rsidR="005B69AC" w:rsidRPr="00E61191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37.320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Pr="00E61191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Pr="00ED4E8E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>
              <w:rPr>
                <w:bCs/>
                <w:i/>
                <w:sz w:val="16"/>
                <w:szCs w:val="16"/>
                <w:lang w:val="sr-Cyrl-CS"/>
              </w:rPr>
              <w:br/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Недостатак финансијских средстава</w:t>
            </w:r>
          </w:p>
        </w:tc>
      </w:tr>
      <w:tr w:rsidR="005B69AC" w:rsidRPr="005E5726" w:rsidTr="00A21E0C">
        <w:trPr>
          <w:trHeight w:val="2421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>Стварање услова за успостављање нових и примену постојећих механизама правне заштите жртава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Формирати интерресорну радну групу</w:t>
            </w:r>
            <w:r w:rsidRPr="009B77CF">
              <w:rPr>
                <w:b/>
                <w:bCs/>
                <w:sz w:val="16"/>
                <w:szCs w:val="16"/>
              </w:rPr>
              <w:br/>
              <w:t>2. Креирати модел за обештећење жртава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>3. Креирати механизме за помоћ и подршку жртвама трговине људима у току поступка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4. Представљати и заговарати примену модела за обештећење, и механизама за помоћ и подршку жртвама 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Савет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 Интерресорна радна група и партнери </w:t>
            </w:r>
            <w:r w:rsidRPr="009B77CF">
              <w:rPr>
                <w:b/>
                <w:bCs/>
                <w:sz w:val="16"/>
                <w:szCs w:val="16"/>
              </w:rPr>
              <w:br/>
              <w:t>3. Републичко јавно тужилаштво</w:t>
            </w:r>
            <w:r>
              <w:rPr>
                <w:b/>
                <w:bCs/>
                <w:sz w:val="16"/>
                <w:szCs w:val="16"/>
              </w:rPr>
              <w:t xml:space="preserve">, </w:t>
            </w:r>
            <w:r w:rsidRPr="009A6ACD">
              <w:rPr>
                <w:b/>
                <w:bCs/>
                <w:sz w:val="16"/>
                <w:szCs w:val="16"/>
              </w:rPr>
              <w:t>Министарство правде</w:t>
            </w:r>
            <w:r>
              <w:rPr>
                <w:b/>
                <w:bCs/>
                <w:sz w:val="16"/>
                <w:szCs w:val="16"/>
                <w:lang w:val="sr-Cyrl-CS"/>
              </w:rPr>
              <w:t xml:space="preserve">,  </w:t>
            </w:r>
            <w:r w:rsidRPr="009B77CF">
              <w:rPr>
                <w:b/>
                <w:bCs/>
                <w:sz w:val="16"/>
                <w:szCs w:val="16"/>
                <w:lang w:val="sr-Cyrl-CS"/>
              </w:rPr>
              <w:t xml:space="preserve">Радна група за спровођење и праћење Стратегије </w:t>
            </w:r>
            <w:r w:rsidRPr="009B77CF">
              <w:rPr>
                <w:b/>
                <w:bCs/>
                <w:sz w:val="16"/>
                <w:szCs w:val="16"/>
              </w:rPr>
              <w:t>и партнери у сарадњи са партнерима</w:t>
            </w:r>
            <w:r w:rsidRPr="009B77CF">
              <w:rPr>
                <w:b/>
                <w:bCs/>
                <w:sz w:val="16"/>
                <w:szCs w:val="16"/>
              </w:rPr>
              <w:br/>
              <w:t>4.  Интерресорна радна група и партнери</w:t>
            </w:r>
          </w:p>
          <w:p w:rsidR="005B69AC" w:rsidRPr="00A93557" w:rsidRDefault="005B69AC" w:rsidP="00923A12">
            <w:pPr>
              <w:shd w:val="clear" w:color="auto" w:fill="FFFFFF"/>
              <w:rPr>
                <w:b/>
                <w:bCs/>
                <w:color w:val="00B050"/>
                <w:sz w:val="16"/>
                <w:szCs w:val="16"/>
              </w:rPr>
            </w:pP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Израђен модел за обештећење жртава трговине људима</w:t>
            </w:r>
            <w:r>
              <w:rPr>
                <w:b/>
                <w:bCs/>
                <w:sz w:val="16"/>
                <w:szCs w:val="16"/>
              </w:rPr>
              <w:t xml:space="preserve">, </w:t>
            </w:r>
            <w:r w:rsidRPr="009A6ACD">
              <w:rPr>
                <w:b/>
                <w:bCs/>
                <w:sz w:val="16"/>
                <w:szCs w:val="16"/>
              </w:rPr>
              <w:t>усклађен са националном стратегијом којом се уређује унапређење права оштећених (жртава) и сведока кривичних дела – израда и примена предвиђена А</w:t>
            </w:r>
            <w:r>
              <w:rPr>
                <w:b/>
                <w:bCs/>
                <w:sz w:val="16"/>
                <w:szCs w:val="16"/>
              </w:rPr>
              <w:t>кционим планом за Поглавље 23 (</w:t>
            </w:r>
            <w:r w:rsidRPr="009A6ACD">
              <w:rPr>
                <w:b/>
                <w:bCs/>
                <w:sz w:val="16"/>
                <w:szCs w:val="16"/>
              </w:rPr>
              <w:t>мера 3.7.1.20)</w:t>
            </w:r>
            <w:r w:rsidRPr="009A6ACD">
              <w:rPr>
                <w:b/>
                <w:bCs/>
                <w:sz w:val="16"/>
                <w:szCs w:val="16"/>
              </w:rPr>
              <w:br/>
            </w:r>
            <w:r w:rsidRPr="009B77CF">
              <w:rPr>
                <w:b/>
                <w:bCs/>
                <w:sz w:val="16"/>
                <w:szCs w:val="16"/>
              </w:rPr>
              <w:t>2. Израђен модел за помоћ и подршку жртвама трговине људима у току поступка</w:t>
            </w:r>
            <w:r w:rsidRPr="009B77CF">
              <w:rPr>
                <w:b/>
                <w:bCs/>
                <w:sz w:val="16"/>
                <w:szCs w:val="16"/>
              </w:rPr>
              <w:br/>
              <w:t>3. Број јавних расправа (округли столови, радионице, експертске анализе...)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 xml:space="preserve">. године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  <w:r w:rsidRPr="00FB4B96">
              <w:rPr>
                <w:bCs/>
                <w:i/>
                <w:sz w:val="16"/>
                <w:szCs w:val="16"/>
              </w:rPr>
              <w:t>Формирати интерресорну радну групу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  <w:r w:rsidRPr="00FB4B96">
              <w:rPr>
                <w:b/>
                <w:bCs/>
                <w:sz w:val="16"/>
                <w:szCs w:val="16"/>
              </w:rPr>
              <w:t>Нема трошкова</w:t>
            </w:r>
          </w:p>
          <w:p w:rsidR="005B69AC" w:rsidRDefault="005B69AC" w:rsidP="00923A12">
            <w:pPr>
              <w:shd w:val="clear" w:color="auto" w:fill="FFFFFF"/>
              <w:jc w:val="both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  <w:r w:rsidRPr="00FB4B96">
              <w:rPr>
                <w:bCs/>
                <w:i/>
                <w:sz w:val="16"/>
                <w:szCs w:val="16"/>
              </w:rPr>
              <w:t>Креирати модел за обештећење жртава трговине људима</w:t>
            </w:r>
            <w:r>
              <w:rPr>
                <w:bCs/>
                <w:i/>
                <w:sz w:val="16"/>
                <w:szCs w:val="16"/>
              </w:rPr>
              <w:t xml:space="preserve">- 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en-US"/>
              </w:rPr>
            </w:pPr>
            <w:r w:rsidRPr="00E61191">
              <w:rPr>
                <w:b/>
                <w:bCs/>
                <w:sz w:val="16"/>
                <w:szCs w:val="16"/>
              </w:rPr>
              <w:t>ТАЕИКС 4.500</w:t>
            </w:r>
            <w:r w:rsidRPr="0047768D">
              <w:rPr>
                <w:bCs/>
                <w:sz w:val="16"/>
                <w:szCs w:val="16"/>
              </w:rPr>
              <w:t xml:space="preserve"> евра за 2018. </w:t>
            </w:r>
            <w:r>
              <w:rPr>
                <w:bCs/>
                <w:sz w:val="16"/>
                <w:szCs w:val="16"/>
              </w:rPr>
              <w:t>г</w:t>
            </w:r>
            <w:r w:rsidRPr="0047768D">
              <w:rPr>
                <w:bCs/>
                <w:sz w:val="16"/>
                <w:szCs w:val="16"/>
              </w:rPr>
              <w:t>одину</w:t>
            </w:r>
          </w:p>
          <w:p w:rsidR="005B69AC" w:rsidRPr="009445A8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en-US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 w:rsidRPr="00FB4B96">
              <w:rPr>
                <w:bCs/>
                <w:sz w:val="16"/>
                <w:szCs w:val="16"/>
              </w:rPr>
              <w:t>Креирати механизме за помоћ и подршку жртвама трговине људима у току поступка</w:t>
            </w:r>
            <w:r>
              <w:rPr>
                <w:bCs/>
                <w:sz w:val="16"/>
                <w:szCs w:val="16"/>
              </w:rPr>
              <w:t>-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E61191">
              <w:rPr>
                <w:b/>
                <w:bCs/>
                <w:sz w:val="16"/>
                <w:szCs w:val="16"/>
              </w:rPr>
              <w:t>ТАЕИКС 4.500</w:t>
            </w:r>
            <w:r>
              <w:rPr>
                <w:bCs/>
                <w:sz w:val="16"/>
                <w:szCs w:val="16"/>
              </w:rPr>
              <w:t xml:space="preserve"> евра за 2018. годину</w:t>
            </w:r>
          </w:p>
          <w:p w:rsidR="005B69AC" w:rsidRPr="00FB4B96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jc w:val="both"/>
              <w:rPr>
                <w:bCs/>
                <w:i/>
                <w:sz w:val="16"/>
                <w:szCs w:val="16"/>
              </w:rPr>
            </w:pPr>
            <w:r w:rsidRPr="00FB4B96">
              <w:rPr>
                <w:bCs/>
                <w:i/>
                <w:sz w:val="16"/>
                <w:szCs w:val="16"/>
              </w:rPr>
              <w:t xml:space="preserve">Представљати и заговарати примену модела за обештећење, и механизама за помоћ и подршку жртвама </w:t>
            </w:r>
            <w:r>
              <w:rPr>
                <w:bCs/>
                <w:i/>
                <w:sz w:val="16"/>
                <w:szCs w:val="16"/>
              </w:rPr>
              <w:t>– актинвост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Буџет Министарство правде –</w:t>
            </w:r>
          </w:p>
          <w:p w:rsidR="005B69AC" w:rsidRPr="0082486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82486C">
              <w:rPr>
                <w:bCs/>
                <w:sz w:val="16"/>
                <w:szCs w:val="16"/>
              </w:rPr>
              <w:t>62.200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Буџет – Републичко јавно тужилаштво </w:t>
            </w:r>
          </w:p>
          <w:p w:rsidR="005B69AC" w:rsidRPr="009B77CF" w:rsidDel="001F6776" w:rsidRDefault="005B69AC" w:rsidP="00923A12">
            <w:pPr>
              <w:shd w:val="clear" w:color="auto" w:fill="FFFFFF"/>
              <w:rPr>
                <w:ins w:id="0" w:author="Marina" w:date="2017-05-12T11:41:00Z"/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87.080</w:t>
            </w:r>
            <w:r w:rsidRPr="0082486C">
              <w:rPr>
                <w:bCs/>
                <w:sz w:val="16"/>
                <w:szCs w:val="16"/>
              </w:rPr>
              <w:t xml:space="preserve"> РСД за 2018. годину</w:t>
            </w:r>
          </w:p>
          <w:p w:rsidR="005B69AC" w:rsidRPr="009B77CF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923A12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Недостатак финансијског средстава</w:t>
            </w:r>
          </w:p>
        </w:tc>
      </w:tr>
    </w:tbl>
    <w:p w:rsidR="005B69AC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</w:pPr>
    </w:p>
    <w:p w:rsidR="005B69AC" w:rsidRPr="00293130" w:rsidRDefault="005B69AC" w:rsidP="00923A12">
      <w:pPr>
        <w:shd w:val="clear" w:color="auto" w:fill="FFFFFF"/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p w:rsidR="005B69AC" w:rsidRDefault="005B69AC">
      <w:r>
        <w:br w:type="page"/>
      </w:r>
    </w:p>
    <w:tbl>
      <w:tblPr>
        <w:tblpPr w:leftFromText="180" w:rightFromText="180" w:vertAnchor="text" w:horzAnchor="margin" w:tblpX="-260" w:tblpY="86"/>
        <w:tblW w:w="154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2723"/>
        <w:gridCol w:w="2977"/>
        <w:gridCol w:w="2835"/>
        <w:gridCol w:w="1559"/>
        <w:gridCol w:w="1418"/>
        <w:gridCol w:w="2398"/>
      </w:tblGrid>
      <w:tr w:rsidR="005B69AC" w:rsidRPr="005E5726" w:rsidTr="00A8094C">
        <w:trPr>
          <w:trHeight w:val="1005"/>
        </w:trPr>
        <w:tc>
          <w:tcPr>
            <w:tcW w:w="15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E5726">
              <w:rPr>
                <w:b/>
                <w:bCs/>
                <w:sz w:val="28"/>
                <w:szCs w:val="28"/>
              </w:rPr>
              <w:t>Циљ 4: Унапређен систем идентификације, заштите, помоћи и подршке жртвама трговине људима кроз дугорочне и одрживе програме социјалног укључивања</w:t>
            </w:r>
          </w:p>
          <w:p w:rsidR="005B69AC" w:rsidRPr="00C16D20" w:rsidRDefault="005B69AC" w:rsidP="00A8094C">
            <w:pPr>
              <w:shd w:val="clear" w:color="auto" w:fill="FFFFFF"/>
              <w:jc w:val="center"/>
            </w:pPr>
          </w:p>
        </w:tc>
      </w:tr>
      <w:tr w:rsidR="005B69AC" w:rsidRPr="005E5726" w:rsidTr="00A8094C">
        <w:trPr>
          <w:trHeight w:val="870"/>
        </w:trPr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ЗАДАЦИ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ОДГОВОРНА ИНСТИТУЦИЈА И ПАРТНЕРИ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 xml:space="preserve">ПОКАЗАТЕЉИ </w:t>
            </w:r>
          </w:p>
          <w:p w:rsidR="005B69AC" w:rsidRPr="00C16D20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РОКОВИ АКТИВНОСТИ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A8094C">
            <w:pPr>
              <w:shd w:val="clear" w:color="auto" w:fill="FFFFFF"/>
              <w:rPr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rPr>
                <w:sz w:val="18"/>
                <w:szCs w:val="18"/>
              </w:rPr>
            </w:pPr>
            <w:r w:rsidRPr="0018733E">
              <w:rPr>
                <w:b/>
                <w:bCs/>
                <w:sz w:val="18"/>
                <w:szCs w:val="18"/>
              </w:rPr>
              <w:t>РЕСУРСИ</w:t>
            </w: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A8094C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C16D20" w:rsidRDefault="005B69AC" w:rsidP="00A8094C">
            <w:pPr>
              <w:shd w:val="clear" w:color="auto" w:fill="FFFFFF"/>
              <w:rPr>
                <w:sz w:val="18"/>
                <w:szCs w:val="18"/>
              </w:rPr>
            </w:pPr>
            <w:r w:rsidRPr="00C16D20">
              <w:rPr>
                <w:b/>
                <w:bCs/>
                <w:sz w:val="18"/>
                <w:szCs w:val="18"/>
              </w:rPr>
              <w:t>РИЗИЦИ</w:t>
            </w:r>
          </w:p>
        </w:tc>
      </w:tr>
      <w:tr w:rsidR="005B69AC" w:rsidRPr="005E5726" w:rsidTr="00A8094C">
        <w:trPr>
          <w:trHeight w:val="2975"/>
        </w:trPr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Подизање капацитета Центра за заштиту жртава трговине људима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Обезбеђивати материјално-техничке услове за рад Центра за заштиту жртава трговине људима </w:t>
            </w:r>
            <w:r w:rsidRPr="009B77CF">
              <w:rPr>
                <w:b/>
                <w:bCs/>
                <w:sz w:val="16"/>
                <w:szCs w:val="16"/>
              </w:rPr>
              <w:br/>
              <w:t>2. Унапређивати компетенције запослених</w:t>
            </w:r>
            <w:r w:rsidRPr="009B77CF">
              <w:rPr>
                <w:b/>
                <w:bCs/>
                <w:sz w:val="16"/>
                <w:szCs w:val="16"/>
              </w:rPr>
              <w:br/>
              <w:t>3. Стварати институционални оквир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сарадње Центра за заштиту жртава трговине људима са  другима актерима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Министарство за рад, запошљавање, борачка и социјална питања                         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 Министарство за рад, запошљавање, борачка и социјална питања                             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 Министарство за рад, запошљавање, борачка и социјална питања  и партнери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Обезбеђени материјално-технички услови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Периодичне евалуације рада запослених </w:t>
            </w:r>
            <w:r w:rsidRPr="009B77CF">
              <w:rPr>
                <w:b/>
                <w:bCs/>
                <w:sz w:val="16"/>
                <w:szCs w:val="16"/>
              </w:rPr>
              <w:br/>
              <w:t>3. Унапређење квалитета заштите корисника</w:t>
            </w:r>
            <w:r w:rsidRPr="009B77CF">
              <w:rPr>
                <w:b/>
                <w:bCs/>
                <w:sz w:val="16"/>
                <w:szCs w:val="16"/>
              </w:rPr>
              <w:br/>
              <w:t>4. Број закључених споразума и усвојених процедура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>.</w:t>
            </w:r>
          </w:p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године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FB4B96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FB4B96">
              <w:rPr>
                <w:bCs/>
                <w:i/>
                <w:sz w:val="16"/>
                <w:szCs w:val="16"/>
              </w:rPr>
              <w:t>Унапређивати компетенције запослених</w:t>
            </w: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МЗРЗБСП</w:t>
            </w:r>
          </w:p>
          <w:p w:rsidR="005B69AC" w:rsidRPr="0082486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82486C">
              <w:rPr>
                <w:b/>
                <w:bCs/>
                <w:sz w:val="16"/>
                <w:szCs w:val="16"/>
              </w:rPr>
              <w:t>ТАИЕКС 2.900</w:t>
            </w:r>
            <w:r w:rsidRPr="0082486C">
              <w:rPr>
                <w:bCs/>
                <w:sz w:val="16"/>
                <w:szCs w:val="16"/>
              </w:rPr>
              <w:t xml:space="preserve"> евра за 2018. </w:t>
            </w:r>
            <w:r>
              <w:rPr>
                <w:bCs/>
                <w:sz w:val="16"/>
                <w:szCs w:val="16"/>
              </w:rPr>
              <w:t>г</w:t>
            </w:r>
            <w:r w:rsidRPr="0082486C">
              <w:rPr>
                <w:bCs/>
                <w:sz w:val="16"/>
                <w:szCs w:val="16"/>
              </w:rPr>
              <w:t>одину</w:t>
            </w:r>
          </w:p>
          <w:p w:rsidR="005B69A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1F6776">
              <w:rPr>
                <w:b/>
                <w:bCs/>
                <w:sz w:val="16"/>
                <w:szCs w:val="16"/>
              </w:rPr>
              <w:t>ТАИЕКС 2.900</w:t>
            </w:r>
            <w:r w:rsidRPr="0082486C">
              <w:rPr>
                <w:bCs/>
                <w:sz w:val="16"/>
                <w:szCs w:val="16"/>
              </w:rPr>
              <w:t xml:space="preserve"> евра уа 2018. </w:t>
            </w:r>
            <w:r>
              <w:rPr>
                <w:bCs/>
                <w:sz w:val="16"/>
                <w:szCs w:val="16"/>
              </w:rPr>
              <w:t>г</w:t>
            </w:r>
            <w:r w:rsidRPr="0082486C">
              <w:rPr>
                <w:bCs/>
                <w:sz w:val="16"/>
                <w:szCs w:val="16"/>
              </w:rPr>
              <w:t>одину</w:t>
            </w:r>
            <w:r>
              <w:rPr>
                <w:bCs/>
                <w:sz w:val="16"/>
                <w:szCs w:val="16"/>
              </w:rPr>
              <w:t xml:space="preserve"> – потребна апликација</w:t>
            </w:r>
          </w:p>
          <w:p w:rsidR="005B69A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54389D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54389D">
              <w:rPr>
                <w:bCs/>
                <w:i/>
                <w:sz w:val="16"/>
                <w:szCs w:val="16"/>
              </w:rPr>
              <w:t>Стварати институционални оквир</w:t>
            </w:r>
            <w:r w:rsidRPr="0054389D">
              <w:rPr>
                <w:bCs/>
                <w:i/>
                <w:sz w:val="16"/>
                <w:szCs w:val="16"/>
              </w:rPr>
              <w:br/>
              <w:t>сарадње Центра за заштиту жртава трговине људима са  другима актерима-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82486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9B77CF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Недовољна финансијска средства </w:t>
            </w:r>
          </w:p>
        </w:tc>
      </w:tr>
    </w:tbl>
    <w:p w:rsidR="005B69AC" w:rsidRDefault="005B69AC"/>
    <w:p w:rsidR="005B69AC" w:rsidRDefault="005B69AC"/>
    <w:p w:rsidR="005B69AC" w:rsidRDefault="005B69AC">
      <w:pPr>
        <w:rPr>
          <w:lang w:val="sr-Cyrl-CS"/>
        </w:rPr>
      </w:pPr>
    </w:p>
    <w:p w:rsidR="005B69AC" w:rsidRDefault="005B69AC">
      <w:r>
        <w:br w:type="page"/>
      </w:r>
    </w:p>
    <w:tbl>
      <w:tblPr>
        <w:tblpPr w:leftFromText="180" w:rightFromText="180" w:vertAnchor="text" w:horzAnchor="margin" w:tblpY="-63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60"/>
        <w:gridCol w:w="2977"/>
        <w:gridCol w:w="2835"/>
        <w:gridCol w:w="1559"/>
        <w:gridCol w:w="1418"/>
        <w:gridCol w:w="1908"/>
      </w:tblGrid>
      <w:tr w:rsidR="005B69AC" w:rsidRPr="005E5726" w:rsidTr="00A8094C">
        <w:trPr>
          <w:trHeight w:val="2205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Унапређење система идентификације и упућивања  жртава трговине људима</w:t>
            </w:r>
          </w:p>
          <w:p w:rsidR="005B69AC" w:rsidRPr="009B77CF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</w:p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Спроводити листе показатеља на националном нивоу</w:t>
            </w:r>
            <w:r w:rsidRPr="009B77CF">
              <w:rPr>
                <w:b/>
                <w:bCs/>
                <w:sz w:val="16"/>
                <w:szCs w:val="16"/>
              </w:rPr>
              <w:br/>
              <w:t>2. Креирати процедуре за идентификацију и упућивање које се односе на безбедност жртве у процесима који се одвијају у систему социјалне заштите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 Министарство за рад, запошљавање, борачка и социјална питања и партнери      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 Министарство за рад, запошљавање, борачка и социјална питања, Министарство унутрашњих послова и партнери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Утврђени показатељи се примењују у пракси на националном нивоу</w:t>
            </w:r>
            <w:r w:rsidRPr="009B77CF">
              <w:rPr>
                <w:b/>
                <w:bCs/>
                <w:sz w:val="16"/>
                <w:szCs w:val="16"/>
              </w:rPr>
              <w:br/>
              <w:t>2. Повећана безбедност жртве у процесу идентификације и упућивања</w:t>
            </w:r>
            <w:r w:rsidRPr="009B77CF">
              <w:rPr>
                <w:b/>
                <w:bCs/>
                <w:sz w:val="16"/>
                <w:szCs w:val="16"/>
              </w:rPr>
              <w:br/>
              <w:t>3.  Број позитивних оцена од стране жртава</w:t>
            </w:r>
          </w:p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4. Број идентификованих жртава из категорије рањивих миграната (ирегуларни мигранти, деца без пратње, тражиоци азила, жртва трговине људима).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Континуирано 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>.</w:t>
            </w:r>
          </w:p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color w:val="C0504D"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године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54389D">
              <w:rPr>
                <w:bCs/>
                <w:i/>
                <w:sz w:val="16"/>
                <w:szCs w:val="16"/>
              </w:rPr>
              <w:t>Спроводити листе показатеља на националном нивоу</w:t>
            </w:r>
            <w:r>
              <w:rPr>
                <w:bCs/>
                <w:sz w:val="16"/>
                <w:szCs w:val="16"/>
              </w:rPr>
              <w:t xml:space="preserve"> –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54389D">
              <w:rPr>
                <w:bCs/>
                <w:i/>
                <w:sz w:val="16"/>
                <w:szCs w:val="16"/>
              </w:rPr>
              <w:t>Креирати процедуре за идентификацију и упућивање које се односе на безбедност жртве у процесима који се одвијају у систему социјалне заштите</w:t>
            </w:r>
          </w:p>
          <w:p w:rsidR="005B69AC" w:rsidRPr="0054389D" w:rsidRDefault="005B69AC" w:rsidP="00A8094C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953920">
              <w:rPr>
                <w:b/>
                <w:bCs/>
                <w:sz w:val="16"/>
                <w:szCs w:val="16"/>
              </w:rPr>
              <w:t>ТАИЕКС</w:t>
            </w:r>
            <w:r w:rsidRPr="0054389D">
              <w:rPr>
                <w:bCs/>
                <w:sz w:val="16"/>
                <w:szCs w:val="16"/>
              </w:rPr>
              <w:t xml:space="preserve"> (крај 2017. године) 4.500 евра – </w:t>
            </w:r>
            <w:r w:rsidRPr="0054389D">
              <w:rPr>
                <w:bCs/>
                <w:i/>
                <w:sz w:val="16"/>
                <w:szCs w:val="16"/>
              </w:rPr>
              <w:t>потреба апликација</w:t>
            </w:r>
          </w:p>
          <w:p w:rsidR="005B69AC" w:rsidRPr="0054389D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953920">
              <w:rPr>
                <w:b/>
                <w:bCs/>
                <w:sz w:val="16"/>
                <w:szCs w:val="16"/>
              </w:rPr>
              <w:t>ТАИЕКС</w:t>
            </w:r>
            <w:r w:rsidRPr="0054389D">
              <w:rPr>
                <w:bCs/>
                <w:sz w:val="16"/>
                <w:szCs w:val="16"/>
              </w:rPr>
              <w:t xml:space="preserve"> – 4.500 евра за 2018. годину –</w:t>
            </w:r>
            <w:r w:rsidRPr="0054389D">
              <w:rPr>
                <w:bCs/>
                <w:i/>
                <w:sz w:val="16"/>
                <w:szCs w:val="16"/>
              </w:rPr>
              <w:t>потребна апликација</w:t>
            </w:r>
          </w:p>
          <w:p w:rsidR="005B69AC" w:rsidRPr="0054389D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54389D">
              <w:rPr>
                <w:bCs/>
                <w:i/>
                <w:sz w:val="16"/>
                <w:szCs w:val="16"/>
              </w:rPr>
              <w:br/>
            </w:r>
            <w:r w:rsidRPr="0054389D">
              <w:rPr>
                <w:bCs/>
                <w:i/>
                <w:sz w:val="16"/>
                <w:szCs w:val="16"/>
              </w:rPr>
              <w:br/>
            </w:r>
          </w:p>
          <w:p w:rsidR="005B69AC" w:rsidRPr="0054389D" w:rsidRDefault="005B69AC" w:rsidP="00A8094C">
            <w:pPr>
              <w:shd w:val="clear" w:color="auto" w:fill="FFFFFF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4389D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Преоптерећеност запослених </w:t>
            </w:r>
          </w:p>
        </w:tc>
      </w:tr>
      <w:tr w:rsidR="005B69AC" w:rsidRPr="005E5726" w:rsidTr="00A8094C">
        <w:trPr>
          <w:trHeight w:val="4051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 xml:space="preserve">Унапређење система заштите, помоћи и подршке и одрживог социјалног укључивања жртава трговине људима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</w:rPr>
              <w:t>1. Израдити и донети подзаконске акте  којима се прописују стандарди пружања услуга у области социјалне и породичне заштите</w:t>
            </w:r>
            <w:r w:rsidRPr="009B77CF">
              <w:rPr>
                <w:b/>
                <w:bCs/>
                <w:sz w:val="16"/>
                <w:szCs w:val="16"/>
              </w:rPr>
              <w:br/>
              <w:t>2. Израдити и донети подзаконске акте за пружање правовремене, адекватне и континуиране здравствене заштите жртвама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Израдити Водич за примену стандарда услуга у социјалној заштити </w:t>
            </w:r>
            <w:r w:rsidRPr="009B77CF">
              <w:rPr>
                <w:b/>
                <w:bCs/>
                <w:sz w:val="16"/>
                <w:szCs w:val="16"/>
              </w:rPr>
              <w:br/>
              <w:t>4. Развијати социјалне услуге и програме намењене жртвама трговине људима и њихово укључивање у систем социјалне заштите</w:t>
            </w:r>
            <w:r w:rsidRPr="009B77CF">
              <w:rPr>
                <w:b/>
                <w:bCs/>
                <w:sz w:val="16"/>
                <w:szCs w:val="16"/>
              </w:rPr>
              <w:br/>
              <w:t>5. Обезбеђивати подршку програмима дугорочног и одрживог социјалног укључивања жртава трговине људима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1.  Министарство за рад, запошљавање, борачка и социјална питања и партнери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2. Министарство здравља и партнери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3.  Министарство за рад, запошљавање, борачка и социјална питања  и партнери 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4.  Министарство за рад, запошљавање, борачка и социјална питања и партнери              </w:t>
            </w:r>
            <w:r w:rsidRPr="009B77CF">
              <w:rPr>
                <w:b/>
                <w:bCs/>
                <w:sz w:val="16"/>
                <w:szCs w:val="16"/>
              </w:rPr>
              <w:br/>
              <w:t xml:space="preserve"> 5.  Министарство за рад, запошљавање, борачка и социјална питања  и партнери      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>1. Усвојени подзаконски акти</w:t>
            </w:r>
            <w:r w:rsidRPr="009B77CF">
              <w:rPr>
                <w:b/>
                <w:bCs/>
                <w:sz w:val="16"/>
                <w:szCs w:val="16"/>
              </w:rPr>
              <w:br/>
              <w:t>2. Усвојен Водич</w:t>
            </w:r>
            <w:r w:rsidRPr="009B77CF">
              <w:rPr>
                <w:b/>
                <w:bCs/>
                <w:sz w:val="16"/>
                <w:szCs w:val="16"/>
              </w:rPr>
              <w:br/>
              <w:t>3. Креиране и интегрисане социјалне услуге у систем социјалне заштите</w:t>
            </w:r>
            <w:r w:rsidRPr="009B77CF">
              <w:rPr>
                <w:b/>
                <w:bCs/>
                <w:sz w:val="16"/>
                <w:szCs w:val="16"/>
              </w:rPr>
              <w:br/>
              <w:t>4. Број реализованих програма</w:t>
            </w:r>
            <w:r w:rsidRPr="009B77CF">
              <w:rPr>
                <w:b/>
                <w:bCs/>
                <w:sz w:val="16"/>
                <w:szCs w:val="16"/>
              </w:rPr>
              <w:br/>
              <w:t>5. Степен реализације програма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t xml:space="preserve"> Континуирано  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9B77CF">
              <w:rPr>
                <w:b/>
                <w:bCs/>
                <w:sz w:val="16"/>
                <w:szCs w:val="16"/>
              </w:rPr>
              <w:t>. године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A8094C">
            <w:pPr>
              <w:pStyle w:val="NoSpacing"/>
              <w:shd w:val="clear" w:color="auto" w:fill="FFFFFF"/>
              <w:rPr>
                <w:i/>
                <w:sz w:val="16"/>
                <w:szCs w:val="16"/>
              </w:rPr>
            </w:pPr>
            <w:r w:rsidRPr="0054389D">
              <w:rPr>
                <w:i/>
                <w:sz w:val="16"/>
                <w:szCs w:val="16"/>
              </w:rPr>
              <w:t>Израдити и донети подзаконске акте  којима се прописују стандарди пружања услуга у области социјалне и породичне заштите</w:t>
            </w:r>
            <w:r>
              <w:rPr>
                <w:i/>
                <w:sz w:val="16"/>
                <w:szCs w:val="16"/>
              </w:rPr>
              <w:t>-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>
              <w:rPr>
                <w:b/>
                <w:bCs/>
                <w:sz w:val="16"/>
                <w:szCs w:val="16"/>
                <w:lang w:val="sr-Cyrl-CS"/>
              </w:rPr>
              <w:t xml:space="preserve">ТАИЕКС 2.250 (друга половина 2017. године) – 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Pr="0054389D" w:rsidRDefault="005B69AC" w:rsidP="00A8094C">
            <w:pPr>
              <w:pStyle w:val="NoSpacing"/>
              <w:shd w:val="clear" w:color="auto" w:fill="FFFFFF"/>
              <w:rPr>
                <w:i/>
                <w:sz w:val="16"/>
                <w:szCs w:val="16"/>
              </w:rPr>
            </w:pPr>
            <w:r w:rsidRPr="0054389D">
              <w:rPr>
                <w:i/>
                <w:sz w:val="16"/>
                <w:szCs w:val="16"/>
              </w:rPr>
              <w:t>Израдити и донети подзаконске акте за пружање правовремене, адекватне и континуиране здравствене заштите жртвама трговине људима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>
              <w:rPr>
                <w:b/>
                <w:bCs/>
                <w:sz w:val="16"/>
                <w:szCs w:val="16"/>
                <w:lang w:val="sr-Cyrl-CS"/>
              </w:rPr>
              <w:t xml:space="preserve">ТАИЕКС 2.250 (друга половина 2017. године) – </w:t>
            </w:r>
          </w:p>
          <w:p w:rsidR="005B69AC" w:rsidRDefault="005B69AC" w:rsidP="00A8094C">
            <w:pPr>
              <w:pStyle w:val="NoSpacing"/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54389D">
              <w:rPr>
                <w:i/>
                <w:sz w:val="16"/>
                <w:szCs w:val="16"/>
              </w:rPr>
              <w:br/>
            </w:r>
            <w:r w:rsidRPr="00953920">
              <w:rPr>
                <w:bCs/>
                <w:i/>
                <w:sz w:val="16"/>
                <w:szCs w:val="16"/>
              </w:rPr>
              <w:t>Израдити Водич за примену стандарда услуга у социјалној заштити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Pr="00953920" w:rsidRDefault="005B69AC" w:rsidP="00A8094C">
            <w:pPr>
              <w:pStyle w:val="NoSpacing"/>
              <w:shd w:val="clear" w:color="auto" w:fill="FFFFFF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Исти експерт као под тачком број 1</w:t>
            </w:r>
          </w:p>
          <w:p w:rsidR="005B69AC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A21E0C">
              <w:rPr>
                <w:bCs/>
                <w:i/>
                <w:sz w:val="16"/>
                <w:szCs w:val="16"/>
              </w:rPr>
              <w:t>Развијати социјалне услуге и програме намењене жртвама трговине људима и њихово укључивање у систем социјалне заштите</w:t>
            </w: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C96654">
              <w:rPr>
                <w:b/>
                <w:bCs/>
                <w:sz w:val="16"/>
                <w:szCs w:val="16"/>
              </w:rPr>
              <w:t>ТАИЕКС 9.000</w:t>
            </w:r>
            <w:r>
              <w:rPr>
                <w:bCs/>
                <w:i/>
                <w:sz w:val="16"/>
                <w:szCs w:val="16"/>
              </w:rPr>
              <w:t xml:space="preserve"> ЕУР – </w:t>
            </w:r>
          </w:p>
          <w:p w:rsidR="005B69AC" w:rsidRDefault="005B69AC" w:rsidP="00A8094C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A8094C">
            <w:pPr>
              <w:shd w:val="clear" w:color="auto" w:fill="FFFFFF"/>
              <w:rPr>
                <w:i/>
                <w:sz w:val="16"/>
                <w:szCs w:val="16"/>
              </w:rPr>
            </w:pPr>
            <w:r w:rsidRPr="00C96654">
              <w:rPr>
                <w:bCs/>
                <w:i/>
                <w:sz w:val="16"/>
                <w:szCs w:val="16"/>
              </w:rPr>
              <w:t>Обезбеђивати подршку програмима дугорочног и одрживог социјалног укључивања жртава трговине људима</w:t>
            </w:r>
            <w:r>
              <w:rPr>
                <w:i/>
                <w:sz w:val="16"/>
                <w:szCs w:val="16"/>
              </w:rPr>
              <w:t>-</w:t>
            </w:r>
          </w:p>
          <w:p w:rsidR="005B69AC" w:rsidRDefault="005B69AC" w:rsidP="00A8094C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A8094C">
            <w:pPr>
              <w:shd w:val="clear" w:color="auto" w:fill="FFFFFF"/>
              <w:rPr>
                <w:i/>
                <w:sz w:val="16"/>
                <w:szCs w:val="16"/>
              </w:rPr>
            </w:pPr>
          </w:p>
          <w:p w:rsidR="005B69AC" w:rsidRPr="00C96654" w:rsidRDefault="005B69AC" w:rsidP="00A8094C">
            <w:pPr>
              <w:shd w:val="clear" w:color="auto" w:fill="FFFFFF"/>
              <w:rPr>
                <w:i/>
                <w:sz w:val="16"/>
                <w:szCs w:val="16"/>
              </w:rPr>
            </w:pPr>
            <w:r w:rsidRPr="00C96654">
              <w:rPr>
                <w:i/>
                <w:sz w:val="16"/>
                <w:szCs w:val="16"/>
              </w:rPr>
              <w:br/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9B77CF" w:rsidRDefault="005B69AC" w:rsidP="00A8094C">
            <w:pPr>
              <w:shd w:val="clear" w:color="auto" w:fill="FFFFFF"/>
              <w:rPr>
                <w:sz w:val="16"/>
                <w:szCs w:val="16"/>
              </w:rPr>
            </w:pPr>
            <w:r w:rsidRPr="009B77CF">
              <w:rPr>
                <w:b/>
                <w:bCs/>
                <w:sz w:val="16"/>
                <w:szCs w:val="16"/>
              </w:rPr>
              <w:lastRenderedPageBreak/>
              <w:t>Степен приоритета; доношење докумената без специфичних стандарда за жртве трговине људима; недостајућа финансијска средства</w:t>
            </w:r>
            <w:r w:rsidRPr="009B77CF">
              <w:rPr>
                <w:b/>
                <w:bCs/>
                <w:sz w:val="16"/>
                <w:szCs w:val="16"/>
              </w:rPr>
              <w:br/>
            </w:r>
          </w:p>
        </w:tc>
      </w:tr>
    </w:tbl>
    <w:p w:rsidR="005B69AC" w:rsidRDefault="005B69AC" w:rsidP="00A8094C">
      <w:pPr>
        <w:shd w:val="clear" w:color="auto" w:fill="FFFFFF"/>
        <w:rPr>
          <w:lang w:val="sr-Cyrl-CS"/>
        </w:rPr>
      </w:pPr>
    </w:p>
    <w:p w:rsidR="005B69AC" w:rsidRDefault="005B69AC"/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>
      <w:pPr>
        <w:rPr>
          <w:lang w:val="sr-Cyrl-CS"/>
        </w:rPr>
      </w:pPr>
    </w:p>
    <w:p w:rsidR="005B69AC" w:rsidRDefault="005B69AC" w:rsidP="00923A12">
      <w:pPr>
        <w:shd w:val="clear" w:color="auto" w:fill="FFFFFF"/>
        <w:rPr>
          <w:lang w:val="sr-Cyrl-CS"/>
        </w:rPr>
      </w:pPr>
    </w:p>
    <w:tbl>
      <w:tblPr>
        <w:tblpPr w:leftFromText="180" w:rightFromText="180" w:vertAnchor="text" w:horzAnchor="margin" w:tblpY="-196"/>
        <w:tblW w:w="15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1559"/>
        <w:gridCol w:w="3117"/>
        <w:gridCol w:w="2976"/>
        <w:gridCol w:w="2834"/>
        <w:gridCol w:w="1558"/>
        <w:gridCol w:w="1418"/>
        <w:gridCol w:w="1582"/>
      </w:tblGrid>
      <w:tr w:rsidR="005B69AC" w:rsidRPr="005E5726" w:rsidTr="00923A12">
        <w:trPr>
          <w:trHeight w:val="615"/>
        </w:trPr>
        <w:tc>
          <w:tcPr>
            <w:tcW w:w="15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2D53D1">
              <w:rPr>
                <w:b/>
                <w:bCs/>
                <w:sz w:val="28"/>
                <w:szCs w:val="28"/>
              </w:rPr>
              <w:lastRenderedPageBreak/>
              <w:t>Циљ 5: Деца су заштићена од трговине људима и њених последица посебним партиципативним програмима који се спроводе у  њиховом најбољем интересу</w:t>
            </w:r>
          </w:p>
          <w:p w:rsidR="005B69AC" w:rsidRPr="00F56C38" w:rsidRDefault="005B69AC" w:rsidP="00923A1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5B69AC" w:rsidRPr="005E5726" w:rsidTr="00923A12">
        <w:trPr>
          <w:trHeight w:val="435"/>
        </w:trPr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АКТИВНОСТИ</w:t>
            </w:r>
          </w:p>
          <w:p w:rsidR="005B69AC" w:rsidRPr="00E40FAF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F56C38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ЗАДАЦИ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E40FAF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ОДГОВОРНА ИНСТИТУЦИЈА И ПАРТНЕРИ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ПОКАЗАТЕЉИ</w:t>
            </w:r>
          </w:p>
          <w:p w:rsidR="005B69AC" w:rsidRPr="00F56C38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АКТИВНОСТИ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F56C38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РОКОВИ АКТИВНОСТИ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F56C38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РЕСУРСИ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  <w:r w:rsidRPr="00F56C38">
              <w:rPr>
                <w:b/>
                <w:bCs/>
                <w:sz w:val="18"/>
                <w:szCs w:val="18"/>
              </w:rPr>
              <w:t>РИЗИЦИ</w:t>
            </w:r>
          </w:p>
          <w:p w:rsidR="005B69AC" w:rsidRDefault="005B69AC" w:rsidP="00923A12">
            <w:pPr>
              <w:shd w:val="clear" w:color="auto" w:fill="FFFFFF"/>
              <w:jc w:val="center"/>
              <w:rPr>
                <w:b/>
                <w:bCs/>
                <w:sz w:val="18"/>
                <w:szCs w:val="18"/>
              </w:rPr>
            </w:pPr>
          </w:p>
          <w:p w:rsidR="005B69AC" w:rsidRPr="00E40FAF" w:rsidRDefault="005B69AC" w:rsidP="00923A12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</w:tr>
      <w:tr w:rsidR="005B69AC" w:rsidRPr="005E5726" w:rsidTr="00923A12">
        <w:trPr>
          <w:gridBefore w:val="1"/>
          <w:wBefore w:w="6" w:type="dxa"/>
          <w:trHeight w:val="991"/>
        </w:trPr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Унапређивање превенције трговине децом и искоришћавања у проституцији и порнографији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 Креирати одрживи систем прикупљања података и праћења</w:t>
            </w:r>
            <w:r w:rsidRPr="005E5726">
              <w:rPr>
                <w:b/>
                <w:bCs/>
                <w:sz w:val="16"/>
                <w:szCs w:val="16"/>
              </w:rPr>
              <w:t xml:space="preserve"> феномена трговине децом и искоришћавања деце у порногр</w:t>
            </w:r>
            <w:r>
              <w:rPr>
                <w:b/>
                <w:bCs/>
                <w:sz w:val="16"/>
                <w:szCs w:val="16"/>
              </w:rPr>
              <w:t>афији и проституцији</w:t>
            </w:r>
            <w:r>
              <w:rPr>
                <w:b/>
                <w:bCs/>
                <w:sz w:val="16"/>
                <w:szCs w:val="16"/>
              </w:rPr>
              <w:br/>
              <w:t>2. Креирати и спроводити</w:t>
            </w:r>
            <w:r w:rsidRPr="005E5726">
              <w:rPr>
                <w:b/>
                <w:bCs/>
                <w:sz w:val="16"/>
                <w:szCs w:val="16"/>
              </w:rPr>
              <w:t xml:space="preserve"> партиципатив</w:t>
            </w:r>
            <w:r>
              <w:rPr>
                <w:b/>
                <w:bCs/>
                <w:sz w:val="16"/>
                <w:szCs w:val="16"/>
              </w:rPr>
              <w:t>не превентивне програме намењене</w:t>
            </w:r>
            <w:r w:rsidRPr="005E5726">
              <w:rPr>
                <w:b/>
                <w:bCs/>
                <w:sz w:val="16"/>
                <w:szCs w:val="16"/>
              </w:rPr>
              <w:t xml:space="preserve"> деци, а нарочито деци из угрожених друштвених група које су у посебном ризику на основу анализе утицај</w:t>
            </w:r>
            <w:r>
              <w:rPr>
                <w:b/>
                <w:bCs/>
                <w:sz w:val="16"/>
                <w:szCs w:val="16"/>
              </w:rPr>
              <w:t xml:space="preserve">а (импакт анализе) </w:t>
            </w:r>
            <w:r>
              <w:rPr>
                <w:b/>
                <w:bCs/>
                <w:sz w:val="16"/>
                <w:szCs w:val="16"/>
              </w:rPr>
              <w:br/>
              <w:t>3.  Креирати програме</w:t>
            </w:r>
            <w:r w:rsidRPr="005E5726">
              <w:rPr>
                <w:b/>
                <w:bCs/>
                <w:sz w:val="16"/>
                <w:szCs w:val="16"/>
              </w:rPr>
              <w:t xml:space="preserve"> за </w:t>
            </w:r>
            <w:r>
              <w:rPr>
                <w:b/>
                <w:bCs/>
                <w:sz w:val="16"/>
                <w:szCs w:val="16"/>
              </w:rPr>
              <w:t>децу у основно- школском и средњо</w:t>
            </w:r>
            <w:r w:rsidRPr="005E5726">
              <w:rPr>
                <w:b/>
                <w:bCs/>
                <w:sz w:val="16"/>
                <w:szCs w:val="16"/>
              </w:rPr>
              <w:t>школском образовању који наглашавају неприхватљивост дискриминације полова и њене последице, важност равноправности полова и достојанства и интегри</w:t>
            </w:r>
            <w:r>
              <w:rPr>
                <w:b/>
                <w:bCs/>
                <w:sz w:val="16"/>
                <w:szCs w:val="16"/>
              </w:rPr>
              <w:t>тет сваког човека</w:t>
            </w:r>
            <w:r>
              <w:rPr>
                <w:b/>
                <w:bCs/>
                <w:sz w:val="16"/>
                <w:szCs w:val="16"/>
              </w:rPr>
              <w:br/>
              <w:t>4. Истраживати и пратити нове глобалне и националне трендове</w:t>
            </w:r>
            <w:r w:rsidRPr="005E5726">
              <w:rPr>
                <w:b/>
                <w:bCs/>
                <w:sz w:val="16"/>
                <w:szCs w:val="16"/>
              </w:rPr>
              <w:t xml:space="preserve"> у циљу развијања посебних мера превенције и сузбијања ризика од трговине децом у вези са добровољним или присилним миграцијама деце, најгорим облицима дечијег рада, ризицима који произилазе из злоупотребе комуникационих и информационих технологија</w:t>
            </w:r>
            <w:r>
              <w:rPr>
                <w:b/>
                <w:bCs/>
                <w:sz w:val="16"/>
                <w:szCs w:val="16"/>
              </w:rPr>
              <w:t xml:space="preserve"> за порнографију и проституцију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 Унапређивати  наставне садржаје</w:t>
            </w:r>
            <w:r w:rsidRPr="005E5726">
              <w:rPr>
                <w:b/>
                <w:bCs/>
                <w:sz w:val="16"/>
                <w:szCs w:val="16"/>
              </w:rPr>
              <w:t xml:space="preserve"> у високошколским институцијама на којима се школују стручњаци који раде са децом, жртвама трговиие људима и искоришћавања у проституцији и порнографији и са децом</w:t>
            </w:r>
            <w:r>
              <w:rPr>
                <w:b/>
                <w:bCs/>
                <w:sz w:val="16"/>
                <w:szCs w:val="16"/>
              </w:rPr>
              <w:t xml:space="preserve"> из угрожених друштвених група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6. Јачати компентенције</w:t>
            </w:r>
            <w:r w:rsidRPr="005E5726">
              <w:rPr>
                <w:b/>
                <w:bCs/>
                <w:sz w:val="16"/>
                <w:szCs w:val="16"/>
              </w:rPr>
              <w:t xml:space="preserve"> стручњака који раде са децом жртвама трговине и искоришћ</w:t>
            </w:r>
            <w:r>
              <w:rPr>
                <w:b/>
                <w:bCs/>
                <w:sz w:val="16"/>
                <w:szCs w:val="16"/>
              </w:rPr>
              <w:t>а</w:t>
            </w:r>
            <w:r w:rsidRPr="005E5726">
              <w:rPr>
                <w:b/>
                <w:bCs/>
                <w:sz w:val="16"/>
                <w:szCs w:val="16"/>
              </w:rPr>
              <w:t xml:space="preserve">вања у проституцији и порнографији из образовно-васпитних установа, система социјалне и здравствене заштите, полиције, правосуђа и цивилног сектора за </w:t>
            </w:r>
            <w:r w:rsidRPr="005E5726">
              <w:rPr>
                <w:b/>
                <w:bCs/>
                <w:sz w:val="16"/>
                <w:szCs w:val="16"/>
              </w:rPr>
              <w:lastRenderedPageBreak/>
              <w:t>спровођење програма превенције, заштите и реинтеграције деце, жртава трговине и искоришћ</w:t>
            </w:r>
            <w:r>
              <w:rPr>
                <w:b/>
                <w:bCs/>
                <w:sz w:val="16"/>
                <w:szCs w:val="16"/>
              </w:rPr>
              <w:t>а</w:t>
            </w:r>
            <w:r w:rsidRPr="005E5726">
              <w:rPr>
                <w:b/>
                <w:bCs/>
                <w:sz w:val="16"/>
                <w:szCs w:val="16"/>
              </w:rPr>
              <w:t>вањ</w:t>
            </w:r>
            <w:r>
              <w:rPr>
                <w:b/>
                <w:bCs/>
                <w:sz w:val="16"/>
                <w:szCs w:val="16"/>
              </w:rPr>
              <w:t>а у проституцији и порнографији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7. Дефинисати и усвoјити модел сарадње са компанијама које промовишу друштвено одговорно пословање у области превенције трговине децом и искоришћавања у проституцији и порнографији                                             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lastRenderedPageBreak/>
              <w:t xml:space="preserve">1. Министарство за рад, запошљавање, борачка и социјална питања, Министарство унутрашњих послова и партнери </w:t>
            </w:r>
            <w:r w:rsidRPr="005E5726">
              <w:rPr>
                <w:b/>
                <w:bCs/>
                <w:sz w:val="16"/>
                <w:szCs w:val="16"/>
              </w:rPr>
              <w:br/>
              <w:t>2. Министарство просвете</w:t>
            </w:r>
            <w:r>
              <w:rPr>
                <w:b/>
                <w:bCs/>
                <w:sz w:val="16"/>
                <w:szCs w:val="16"/>
              </w:rPr>
              <w:t>, науке и технолошког развоја</w:t>
            </w:r>
            <w:r w:rsidRPr="005E5726">
              <w:rPr>
                <w:b/>
                <w:bCs/>
                <w:sz w:val="16"/>
                <w:szCs w:val="16"/>
              </w:rPr>
              <w:t xml:space="preserve"> и партнери    </w:t>
            </w:r>
            <w:r>
              <w:rPr>
                <w:b/>
                <w:bCs/>
                <w:sz w:val="16"/>
                <w:szCs w:val="16"/>
              </w:rPr>
              <w:br/>
              <w:t xml:space="preserve">3.  Министарство просвете, </w:t>
            </w:r>
            <w:r w:rsidRPr="005E5726">
              <w:rPr>
                <w:b/>
                <w:bCs/>
                <w:sz w:val="16"/>
                <w:szCs w:val="16"/>
              </w:rPr>
              <w:t xml:space="preserve">науке и </w:t>
            </w:r>
            <w:r>
              <w:rPr>
                <w:b/>
                <w:bCs/>
                <w:sz w:val="16"/>
                <w:szCs w:val="16"/>
              </w:rPr>
              <w:t xml:space="preserve"> технолошког развоја и </w:t>
            </w:r>
            <w:r w:rsidRPr="005E5726">
              <w:rPr>
                <w:b/>
                <w:bCs/>
                <w:sz w:val="16"/>
                <w:szCs w:val="16"/>
              </w:rPr>
              <w:t xml:space="preserve">партнери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4. </w:t>
            </w:r>
            <w:r>
              <w:rPr>
                <w:b/>
                <w:bCs/>
                <w:sz w:val="16"/>
                <w:szCs w:val="16"/>
              </w:rPr>
              <w:t xml:space="preserve">Министарство просвете, </w:t>
            </w:r>
            <w:r w:rsidRPr="005E5726">
              <w:rPr>
                <w:b/>
                <w:bCs/>
                <w:sz w:val="16"/>
                <w:szCs w:val="16"/>
              </w:rPr>
              <w:t xml:space="preserve">науке и </w:t>
            </w:r>
            <w:r>
              <w:rPr>
                <w:b/>
                <w:bCs/>
                <w:sz w:val="16"/>
                <w:szCs w:val="16"/>
              </w:rPr>
              <w:t xml:space="preserve"> технолошког развоја и </w:t>
            </w:r>
            <w:r w:rsidRPr="005E5726">
              <w:rPr>
                <w:b/>
                <w:bCs/>
                <w:sz w:val="16"/>
                <w:szCs w:val="16"/>
              </w:rPr>
              <w:t xml:space="preserve">партнери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5. </w:t>
            </w:r>
            <w:r>
              <w:rPr>
                <w:b/>
                <w:bCs/>
                <w:sz w:val="16"/>
                <w:szCs w:val="16"/>
              </w:rPr>
              <w:t xml:space="preserve">Министарство просвете, </w:t>
            </w:r>
            <w:r w:rsidRPr="005E5726">
              <w:rPr>
                <w:b/>
                <w:bCs/>
                <w:sz w:val="16"/>
                <w:szCs w:val="16"/>
              </w:rPr>
              <w:t xml:space="preserve">науке и </w:t>
            </w:r>
            <w:r>
              <w:rPr>
                <w:b/>
                <w:bCs/>
                <w:sz w:val="16"/>
                <w:szCs w:val="16"/>
              </w:rPr>
              <w:t xml:space="preserve"> технолошког развоја и </w:t>
            </w:r>
            <w:r w:rsidRPr="005E5726">
              <w:rPr>
                <w:b/>
                <w:bCs/>
                <w:sz w:val="16"/>
                <w:szCs w:val="16"/>
              </w:rPr>
              <w:t xml:space="preserve">партнери </w:t>
            </w:r>
          </w:p>
          <w:p w:rsidR="005B69AC" w:rsidRPr="009C020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6. Национални координатор</w:t>
            </w:r>
            <w:r>
              <w:rPr>
                <w:b/>
                <w:bCs/>
                <w:sz w:val="16"/>
                <w:szCs w:val="16"/>
              </w:rPr>
              <w:t xml:space="preserve"> и партнери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7. Савет, Министарство за рад, запошљавање, борачка и социјална питања, Министарство унутрашњих послова и партнери</w:t>
            </w:r>
          </w:p>
          <w:p w:rsidR="005B69AC" w:rsidRPr="009A6ACD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A6ACD">
              <w:rPr>
                <w:b/>
                <w:bCs/>
                <w:sz w:val="16"/>
                <w:szCs w:val="16"/>
              </w:rPr>
              <w:t>8. Републичко јавно тужилаштво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>1. Успостављен родн</w:t>
            </w:r>
            <w:r w:rsidRPr="005E5726">
              <w:rPr>
                <w:b/>
                <w:bCs/>
                <w:sz w:val="16"/>
                <w:szCs w:val="16"/>
                <w:lang w:val="sr-Cyrl-CS"/>
              </w:rPr>
              <w:t>о</w:t>
            </w:r>
            <w:r w:rsidRPr="005E5726">
              <w:rPr>
                <w:b/>
                <w:bCs/>
                <w:sz w:val="16"/>
                <w:szCs w:val="16"/>
              </w:rPr>
              <w:t xml:space="preserve"> осетљив систем праћења феномена трговине децом и искоришћавања у проституцији и порнографији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2. Број реализованих, партиципативних  и прилагођених превентивних програма и активности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3. Броја дечака и девојчица обухваћених програмима за децу                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4. Број и садржај програма за децу  </w:t>
            </w:r>
            <w:r w:rsidRPr="005E5726">
              <w:rPr>
                <w:b/>
                <w:bCs/>
                <w:sz w:val="16"/>
                <w:szCs w:val="16"/>
              </w:rPr>
              <w:br/>
              <w:t>5</w:t>
            </w:r>
            <w:r>
              <w:rPr>
                <w:b/>
                <w:bCs/>
                <w:sz w:val="16"/>
                <w:szCs w:val="16"/>
              </w:rPr>
              <w:t>. Број учесника</w:t>
            </w:r>
            <w:r w:rsidRPr="005E5726">
              <w:rPr>
                <w:b/>
                <w:bCs/>
                <w:sz w:val="16"/>
                <w:szCs w:val="16"/>
              </w:rPr>
              <w:t xml:space="preserve"> обухваћених програмима и активностима                             </w:t>
            </w:r>
            <w:r w:rsidRPr="005E5726">
              <w:rPr>
                <w:b/>
                <w:bCs/>
                <w:sz w:val="16"/>
                <w:szCs w:val="16"/>
              </w:rPr>
              <w:br/>
              <w:t xml:space="preserve">6. Садржаји који дестимулишу потражњу корисника свих облика трговине људима, укључени у школске програме                            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7. Садржаји који јачају резилијентност деце  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  8. Број објављених научних истраживања у референтним научним серијским и монографским публикацијама                             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9. Број обучених стручњака обухваћених програмима превенције </w:t>
            </w:r>
          </w:p>
          <w:p w:rsidR="005B69AC" w:rsidRPr="006E70DB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10. Број сајтова који су блокирани због штетних садржаја који су у вези са трговином децом и искоришћавањем у проституцији и порнографији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11. Број друштвено одговорних компанија које су се придружиле активностима против трговине децом и искоришћавања у проституцији и порнографији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12. Број потписаних к</w:t>
            </w:r>
            <w:r w:rsidRPr="005E5726">
              <w:rPr>
                <w:b/>
                <w:bCs/>
                <w:sz w:val="16"/>
                <w:szCs w:val="16"/>
              </w:rPr>
              <w:t>одекса о понашању којима се забрањује трговина децом, дечији рад и искоришћавање у проституцији и порнографији</w:t>
            </w:r>
            <w:r w:rsidRPr="005E5726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28792B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Континуирано</w:t>
            </w:r>
            <w:r w:rsidRPr="005E5726">
              <w:rPr>
                <w:b/>
                <w:bCs/>
                <w:sz w:val="16"/>
                <w:szCs w:val="16"/>
              </w:rPr>
              <w:t>до краја 201</w:t>
            </w:r>
            <w:r>
              <w:rPr>
                <w:b/>
                <w:bCs/>
                <w:sz w:val="16"/>
                <w:szCs w:val="16"/>
                <w:lang w:val="sr-Cyrl-CS"/>
              </w:rPr>
              <w:t>8</w:t>
            </w:r>
            <w:r w:rsidRPr="005E5726">
              <w:rPr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 xml:space="preserve"> године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Cs/>
                <w:i/>
                <w:sz w:val="16"/>
                <w:szCs w:val="16"/>
              </w:rPr>
              <w:t>Креирати одрживи систем прикупљања података и праћења феномена трговине децом и искоришћавања деце у порнографији и проституцији</w:t>
            </w:r>
            <w:r>
              <w:rPr>
                <w:bCs/>
                <w:i/>
                <w:sz w:val="16"/>
                <w:szCs w:val="16"/>
              </w:rPr>
              <w:t xml:space="preserve"> – 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  <w:r w:rsidRPr="00400C71">
              <w:rPr>
                <w:b/>
                <w:bCs/>
                <w:sz w:val="16"/>
                <w:szCs w:val="16"/>
                <w:lang w:val="sr-Cyrl-CS"/>
              </w:rPr>
              <w:t>Нема трошкова, запослени раде у оквиру редовних радних активности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/>
              </w:rPr>
            </w:pPr>
          </w:p>
          <w:p w:rsidR="005B69AC" w:rsidRPr="00282167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sr-Cyrl-CS"/>
              </w:rPr>
            </w:pPr>
            <w:r w:rsidRPr="00282167">
              <w:rPr>
                <w:bCs/>
                <w:i/>
                <w:sz w:val="16"/>
                <w:szCs w:val="16"/>
                <w:lang w:val="sr-Cyrl-CS"/>
              </w:rPr>
              <w:t>Креирати и спроводити партиципативне превентивне програме намењене деци, а нарочито деци из угрожених друштвених група које су у посебном ризику на основу анализе утицаја (импакт анализе)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ТАИЕКС 4.500 ЕВРА</w:t>
            </w:r>
            <w:r w:rsidRPr="00282167">
              <w:rPr>
                <w:bCs/>
                <w:sz w:val="16"/>
                <w:szCs w:val="16"/>
              </w:rPr>
              <w:t xml:space="preserve"> –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Cs/>
                <w:i/>
                <w:sz w:val="16"/>
                <w:szCs w:val="16"/>
              </w:rPr>
              <w:t xml:space="preserve">Креирати програме за децу у основно- школском и средњошколском образовању који наглашавају неприхватљивост дискриминације полова и њене </w:t>
            </w:r>
            <w:r w:rsidRPr="00282167">
              <w:rPr>
                <w:bCs/>
                <w:i/>
                <w:sz w:val="16"/>
                <w:szCs w:val="16"/>
              </w:rPr>
              <w:lastRenderedPageBreak/>
              <w:t>последице, важност равноправности полова и достојанства и интегритет сваког човека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ТАИЕКС 4.500 ЕВРА</w:t>
            </w:r>
            <w:r w:rsidRPr="00282167">
              <w:rPr>
                <w:bCs/>
                <w:sz w:val="16"/>
                <w:szCs w:val="16"/>
              </w:rPr>
              <w:t xml:space="preserve"> –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Cs/>
                <w:i/>
                <w:sz w:val="16"/>
                <w:szCs w:val="16"/>
              </w:rPr>
              <w:t xml:space="preserve">Истраживати и пратити нове глобалне и националне трендове у циљу развијања посебних мера превенције и сузбијања ризика од трговине децом у вези са добровољним или присилним миграцијама деце, најгорим облицима дечијег рада, ризицима који произилазе из злоупотребе комуникационих и информационих технологија за порнографију и проституцију   </w:t>
            </w:r>
            <w:r>
              <w:rPr>
                <w:bCs/>
                <w:i/>
                <w:sz w:val="16"/>
                <w:szCs w:val="16"/>
              </w:rPr>
              <w:t xml:space="preserve">- </w:t>
            </w:r>
            <w:r w:rsidRPr="00282167">
              <w:rPr>
                <w:b/>
                <w:bCs/>
                <w:sz w:val="16"/>
                <w:szCs w:val="16"/>
              </w:rPr>
              <w:t>пројекат Министарства рада Сједињених Америчких Држава</w:t>
            </w:r>
            <w:r>
              <w:rPr>
                <w:bCs/>
                <w:i/>
                <w:sz w:val="16"/>
                <w:szCs w:val="16"/>
              </w:rPr>
              <w:t xml:space="preserve"> „Ангажовање и подршка националном нивоу за смањење појаве дечигеј рада“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Cs/>
                <w:i/>
                <w:sz w:val="16"/>
                <w:szCs w:val="16"/>
              </w:rPr>
              <w:t xml:space="preserve">Унапређивати  наставне садржаје у високошколским институцијама на којима се </w:t>
            </w:r>
            <w:r w:rsidRPr="00282167">
              <w:rPr>
                <w:bCs/>
                <w:i/>
                <w:sz w:val="16"/>
                <w:szCs w:val="16"/>
              </w:rPr>
              <w:lastRenderedPageBreak/>
              <w:t xml:space="preserve">школују стручњаци који раде са децом, жртвама трговиие људима и искоришћавања у проституцији и порнографији и са децом из угрожених друштвених група                                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пројекат Министарства рада Сједињених Америчких Држава</w:t>
            </w:r>
            <w:r>
              <w:rPr>
                <w:bCs/>
                <w:i/>
                <w:sz w:val="16"/>
                <w:szCs w:val="16"/>
              </w:rPr>
              <w:t xml:space="preserve"> „Ангажовање и подршка националном нивоу за смањење појаве дечигеј рада„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282167">
              <w:rPr>
                <w:bCs/>
                <w:i/>
                <w:sz w:val="16"/>
                <w:szCs w:val="16"/>
              </w:rPr>
              <w:t xml:space="preserve">Јачати компентенције стручњака који раде са децом жртвама трговине и искоришћавања у проституцији и порнографији из образовно-васпитних установа, система социјалне и здравствене заштите, полиције, правосуђа и цивилног сектора за спровођење програма превенције, заштите и реинтеграције деце, жртава трговине и искоришћавања у проституцији и </w:t>
            </w:r>
            <w:r w:rsidRPr="00282167">
              <w:rPr>
                <w:bCs/>
                <w:i/>
                <w:sz w:val="16"/>
                <w:szCs w:val="16"/>
              </w:rPr>
              <w:lastRenderedPageBreak/>
              <w:t>порнографији</w:t>
            </w:r>
          </w:p>
          <w:p w:rsidR="005B69AC" w:rsidRPr="00282167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Буџет -  Министарство унутрашњих послова</w:t>
            </w:r>
          </w:p>
          <w:p w:rsidR="005B69AC" w:rsidRPr="007F60E6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7F60E6">
              <w:rPr>
                <w:bCs/>
                <w:sz w:val="16"/>
                <w:szCs w:val="16"/>
              </w:rPr>
              <w:t>79.300 РСД за 2017. годину</w:t>
            </w:r>
          </w:p>
          <w:p w:rsidR="005B69AC" w:rsidRPr="007F60E6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7F60E6">
              <w:rPr>
                <w:bCs/>
                <w:sz w:val="16"/>
                <w:szCs w:val="16"/>
              </w:rPr>
              <w:t>79.300 РСД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Буџет – Министарство здравља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87.080 РСД за 2017.годину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87.080 РС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Pr="009E6388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9E6388">
              <w:rPr>
                <w:b/>
                <w:bCs/>
                <w:sz w:val="16"/>
                <w:szCs w:val="16"/>
              </w:rPr>
              <w:t>Буџет – МЗРЗБСП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87.080 РСД за 2017.годину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87.080 РС за 2018. годину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</w:rPr>
            </w:pPr>
            <w:r w:rsidRPr="009E6388">
              <w:rPr>
                <w:bCs/>
                <w:i/>
                <w:sz w:val="16"/>
                <w:szCs w:val="16"/>
              </w:rPr>
              <w:t xml:space="preserve">Дефинисати и усвoјити модел сарадње са компанијама које промовишу друштвено одговорно пословање у области превенције трговине децом и искоришћавања у проституцији и порнографији </w:t>
            </w:r>
          </w:p>
          <w:p w:rsidR="005B69AC" w:rsidRPr="00821011" w:rsidRDefault="005B69AC" w:rsidP="00923A12">
            <w:pPr>
              <w:shd w:val="clear" w:color="auto" w:fill="FFFFFF"/>
              <w:rPr>
                <w:bCs/>
                <w:sz w:val="16"/>
                <w:szCs w:val="16"/>
              </w:rPr>
            </w:pPr>
            <w:r w:rsidRPr="00282167">
              <w:rPr>
                <w:b/>
                <w:bCs/>
                <w:sz w:val="16"/>
                <w:szCs w:val="16"/>
              </w:rPr>
              <w:t>пројекат Министарства рада Сједињених Америчких Држава</w:t>
            </w:r>
            <w:r>
              <w:rPr>
                <w:bCs/>
                <w:i/>
                <w:sz w:val="16"/>
                <w:szCs w:val="16"/>
              </w:rPr>
              <w:t xml:space="preserve"> „Ангажовање и подршка националном нивоу за смањење појаве дечигеј рада„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Н</w:t>
            </w:r>
            <w:r w:rsidRPr="005E5726">
              <w:rPr>
                <w:b/>
                <w:bCs/>
                <w:sz w:val="16"/>
                <w:szCs w:val="16"/>
              </w:rPr>
              <w:t>едостатак финасијских средстава;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5E5726">
              <w:rPr>
                <w:b/>
                <w:bCs/>
                <w:sz w:val="16"/>
                <w:szCs w:val="16"/>
              </w:rPr>
              <w:t xml:space="preserve">ниска мотивисаност </w:t>
            </w:r>
          </w:p>
          <w:p w:rsidR="005B69AC" w:rsidRPr="00282167" w:rsidRDefault="005B69AC" w:rsidP="00923A12">
            <w:pPr>
              <w:shd w:val="clear" w:color="auto" w:fill="FFFFFF"/>
            </w:pPr>
          </w:p>
        </w:tc>
      </w:tr>
    </w:tbl>
    <w:p w:rsidR="009A24B5" w:rsidRPr="009A24B5" w:rsidRDefault="009A24B5" w:rsidP="009A24B5">
      <w:pPr>
        <w:rPr>
          <w:vanish/>
        </w:rPr>
      </w:pPr>
    </w:p>
    <w:tbl>
      <w:tblPr>
        <w:tblW w:w="150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89"/>
        <w:gridCol w:w="3189"/>
        <w:gridCol w:w="2977"/>
        <w:gridCol w:w="2835"/>
        <w:gridCol w:w="1559"/>
        <w:gridCol w:w="1418"/>
        <w:gridCol w:w="1583"/>
      </w:tblGrid>
      <w:tr w:rsidR="005B69AC" w:rsidRPr="005E5726" w:rsidTr="0047768D">
        <w:trPr>
          <w:trHeight w:val="4098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Откривање и процесуирање случајева трговине децом и искоришћавања у проституцији и порнографији и пружање правне помоћи у кривичном и другим поступцима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1. Прилаго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дити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постојећ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механиз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ме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сарадње надлежних органа и успостав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нов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у складу са проактивним приступом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2. Унапре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дити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капацитет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надлежних органа за откривање и процесуирање случајева трговине децом и искоришћавања у проституцији и порнографији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3. Олакша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положај детета жртве/оштећеног у току поступка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1. Интерресорна радна група и партнери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 xml:space="preserve">2. Министарство унутрашњих послова, Републичко јавно тужилаштво, </w:t>
            </w:r>
            <w:r w:rsidRPr="005E5726">
              <w:rPr>
                <w:b/>
                <w:bCs/>
                <w:sz w:val="16"/>
                <w:szCs w:val="16"/>
              </w:rPr>
              <w:t>Министарство за рад, запошљавање, борачка и социјална питања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, Министарство здравља, Министарство просвете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>, науке и технолошког развоја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и партнери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 xml:space="preserve">3. </w:t>
            </w:r>
            <w:r w:rsidRPr="005E5726">
              <w:rPr>
                <w:b/>
                <w:bCs/>
                <w:sz w:val="16"/>
                <w:szCs w:val="16"/>
              </w:rPr>
              <w:t>Министарство за рад, запошљавање, борачка и социјална питања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и партнери </w:t>
            </w:r>
          </w:p>
          <w:p w:rsidR="005B69AC" w:rsidRPr="009A6ACD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A6ACD">
              <w:rPr>
                <w:b/>
                <w:bCs/>
                <w:sz w:val="16"/>
                <w:szCs w:val="16"/>
                <w:lang w:val="ru-RU" w:eastAsia="en-US"/>
              </w:rPr>
              <w:t>4. Министарство правде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A6ACD">
              <w:rPr>
                <w:b/>
                <w:bCs/>
                <w:sz w:val="16"/>
                <w:szCs w:val="16"/>
                <w:lang w:val="ru-RU" w:eastAsia="en-US"/>
              </w:rPr>
              <w:t>5. Правосудна академија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spacing w:after="240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1. Израђена анализа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2. Успостављен механизам сарадње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3. Број интерресорних радних група, број одржаних састанака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4. Унапређена пракса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5. Број припремљених семинара и обука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6. Број реализованих семинара и об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>ука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br/>
              <w:t>7. Број и структура полазника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8. Број и резултати евалуације обуке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9. Степен увећања ефикасности рада државних органа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10. Степен опремљености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11. Број обештећених жртава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12. Број случајева у којима су коришћене технике испитивања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13. Број случајева у којима је обезбеђена помоћ особе од поверења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14. Број случајева у којима је обезбеђена помоћ породици жртве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br/>
              <w:t>15. Измењен К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ривични законик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01CF2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eastAsia="en-US"/>
              </w:rPr>
            </w:pPr>
            <w:r w:rsidRPr="00501CF2">
              <w:rPr>
                <w:b/>
                <w:bCs/>
                <w:sz w:val="16"/>
                <w:szCs w:val="16"/>
                <w:lang w:val="en-US" w:eastAsia="en-US"/>
              </w:rPr>
              <w:t>Kонтинуирано</w:t>
            </w:r>
            <w:r w:rsidRPr="00501CF2">
              <w:rPr>
                <w:b/>
                <w:bCs/>
                <w:sz w:val="16"/>
                <w:szCs w:val="16"/>
                <w:lang w:val="en-US" w:eastAsia="en-US"/>
              </w:rPr>
              <w:br/>
              <w:t>докраја 201</w:t>
            </w:r>
            <w:r>
              <w:rPr>
                <w:b/>
                <w:bCs/>
                <w:sz w:val="16"/>
                <w:szCs w:val="16"/>
                <w:lang w:val="sr-Cyrl-CS" w:eastAsia="en-US"/>
              </w:rPr>
              <w:t>8</w:t>
            </w:r>
            <w:r w:rsidRPr="00501CF2">
              <w:rPr>
                <w:b/>
                <w:bCs/>
                <w:sz w:val="16"/>
                <w:szCs w:val="16"/>
                <w:lang w:val="en-US" w:eastAsia="en-US"/>
              </w:rPr>
              <w:t xml:space="preserve">. </w:t>
            </w:r>
            <w:r w:rsidRPr="00501CF2">
              <w:rPr>
                <w:b/>
                <w:bCs/>
                <w:sz w:val="16"/>
                <w:szCs w:val="16"/>
                <w:lang w:eastAsia="en-US"/>
              </w:rPr>
              <w:t>године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9E6388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sr-Cyrl-CS" w:eastAsia="en-US"/>
              </w:rPr>
            </w:pPr>
            <w:r w:rsidRPr="009E6388">
              <w:rPr>
                <w:b/>
                <w:bCs/>
                <w:sz w:val="16"/>
                <w:szCs w:val="16"/>
                <w:lang w:val="sr-Cyrl-CS" w:eastAsia="en-US"/>
              </w:rPr>
              <w:t>Напомена:</w:t>
            </w:r>
          </w:p>
          <w:p w:rsidR="005B69AC" w:rsidRPr="009E6388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ru-RU" w:eastAsia="en-US"/>
              </w:rPr>
            </w:pPr>
            <w:r w:rsidRPr="009E6388">
              <w:rPr>
                <w:bCs/>
                <w:i/>
                <w:sz w:val="16"/>
                <w:szCs w:val="16"/>
                <w:lang w:val="sr-Cyrl-CS" w:eastAsia="en-US"/>
              </w:rPr>
              <w:t>Сви задаци у оквиру активности већ су обухваћени средствима у циљу 3.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  <w:lang w:val="ru-RU" w:eastAsia="en-US"/>
              </w:rPr>
              <w:t>Н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едостатак финансијских средстава; преоптерећеност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 xml:space="preserve">запослених </w:t>
            </w:r>
          </w:p>
        </w:tc>
      </w:tr>
      <w:tr w:rsidR="005B69AC" w:rsidRPr="005E5726" w:rsidTr="0047768D">
        <w:trPr>
          <w:trHeight w:val="4393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Идентификација, заштита и интеграција деце жртава трговине људима и искоришћавања у проституцији и порнографији</w:t>
            </w:r>
          </w:p>
        </w:tc>
        <w:tc>
          <w:tcPr>
            <w:tcW w:w="318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1. Утвр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дити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показатељ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за идентификацију деце жртава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2. Подиз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ати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капацитет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е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за ургентно збрињавање деце као и програме специјализованог хранитељства за децу жртве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3. Израд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ити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>у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путства за поступање стручњака органа старатељства у организовању заштите деце укључене у живот и/или рад на улици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4. Креира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и спрово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дити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специфичн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партиципативн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е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програм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е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за заштиту и одрживо социјално укључивање деце жртава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5. Дефиниса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и усв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ојити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минимал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не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стандард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е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безбедности деце жртава                   6. Унапре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>дити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сарадњ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у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међу институцијама у превенцији, заштити и интеграцији деце жртава                  </w:t>
            </w:r>
          </w:p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7. Унапре</w:t>
            </w:r>
            <w:r w:rsidRPr="005E5726">
              <w:rPr>
                <w:b/>
                <w:bCs/>
                <w:sz w:val="16"/>
                <w:szCs w:val="16"/>
                <w:lang w:eastAsia="en-US"/>
              </w:rPr>
              <w:t xml:space="preserve">дити 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ефикасности развој нових служби и услуга за з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>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штиту деце жртава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1,2,3,4,5,6,7. </w:t>
            </w:r>
            <w:r w:rsidRPr="005E5726">
              <w:rPr>
                <w:b/>
                <w:bCs/>
                <w:sz w:val="16"/>
                <w:szCs w:val="16"/>
              </w:rPr>
              <w:t>Министарство за рад, запошљавање, борачка и социјална питања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 xml:space="preserve"> и партнери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1. Утврђени показатељи се примењују у пракси на националном нивоу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2. Број ургентно збринутих дечака и девојчица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3. Усвојено Упутство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4. Број креираних специфичних програма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5. Број спроведених специфичних програма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6. Број случајева у којима је обезбеђена помоћ породици детета жртве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>7. Повећана безбедност детета жртве у процесу идентификације и упућивања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br/>
              <w:t xml:space="preserve">8. Број позитивних оцена од стране деце жртава                                                                         9. Усвојен Протокол о поступању и сарадњи органа старатељства и Центра за заштиту жртава трговине људима у помоћи и програмима интеграције деце жртава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443ED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val="en-US" w:eastAsia="en-US"/>
              </w:rPr>
              <w:t>Континуирано</w:t>
            </w:r>
            <w:r w:rsidRPr="005E5726">
              <w:rPr>
                <w:b/>
                <w:bCs/>
                <w:sz w:val="16"/>
                <w:szCs w:val="16"/>
                <w:lang w:val="en-US" w:eastAsia="en-US"/>
              </w:rPr>
              <w:t>докраја 201</w:t>
            </w:r>
            <w:r>
              <w:rPr>
                <w:b/>
                <w:bCs/>
                <w:sz w:val="16"/>
                <w:szCs w:val="16"/>
                <w:lang w:val="sr-Cyrl-CS" w:eastAsia="en-US"/>
              </w:rPr>
              <w:t>8</w:t>
            </w:r>
            <w:r w:rsidRPr="005E5726">
              <w:rPr>
                <w:b/>
                <w:bCs/>
                <w:sz w:val="16"/>
                <w:szCs w:val="16"/>
                <w:lang w:val="en-US" w:eastAsia="en-US"/>
              </w:rPr>
              <w:t xml:space="preserve">. </w:t>
            </w:r>
            <w:r>
              <w:rPr>
                <w:b/>
                <w:bCs/>
                <w:sz w:val="16"/>
                <w:szCs w:val="16"/>
                <w:lang w:eastAsia="en-US"/>
              </w:rPr>
              <w:t>године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ru-RU" w:eastAsia="en-US"/>
              </w:rPr>
            </w:pPr>
            <w:r w:rsidRPr="009E6388">
              <w:rPr>
                <w:bCs/>
                <w:i/>
                <w:sz w:val="16"/>
                <w:szCs w:val="16"/>
                <w:lang w:val="ru-RU" w:eastAsia="en-US"/>
              </w:rPr>
              <w:t>Утврдити  показатеље за идентификацију деце жртава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>Трошкови обухваћени кроз целокупне трошкове овог циља – циљ број 5</w:t>
            </w: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ru-RU" w:eastAsia="en-US"/>
              </w:rPr>
            </w:pPr>
            <w:r w:rsidRPr="009E6388">
              <w:rPr>
                <w:bCs/>
                <w:i/>
                <w:sz w:val="16"/>
                <w:szCs w:val="16"/>
                <w:lang w:val="ru-RU" w:eastAsia="en-US"/>
              </w:rPr>
              <w:t>Подиз</w:t>
            </w:r>
            <w:r w:rsidRPr="009E6388">
              <w:rPr>
                <w:bCs/>
                <w:i/>
                <w:sz w:val="16"/>
                <w:szCs w:val="16"/>
                <w:lang w:eastAsia="en-US"/>
              </w:rPr>
              <w:t xml:space="preserve">ати </w:t>
            </w:r>
            <w:r w:rsidRPr="009E6388">
              <w:rPr>
                <w:bCs/>
                <w:i/>
                <w:sz w:val="16"/>
                <w:szCs w:val="16"/>
                <w:lang w:val="ru-RU" w:eastAsia="en-US"/>
              </w:rPr>
              <w:t xml:space="preserve"> капацитет</w:t>
            </w:r>
            <w:r w:rsidRPr="009E6388">
              <w:rPr>
                <w:bCs/>
                <w:i/>
                <w:sz w:val="16"/>
                <w:szCs w:val="16"/>
                <w:lang w:eastAsia="en-US"/>
              </w:rPr>
              <w:t xml:space="preserve">е </w:t>
            </w:r>
            <w:r w:rsidRPr="009E6388">
              <w:rPr>
                <w:bCs/>
                <w:i/>
                <w:sz w:val="16"/>
                <w:szCs w:val="16"/>
                <w:lang w:val="ru-RU" w:eastAsia="en-US"/>
              </w:rPr>
              <w:t xml:space="preserve"> за ургентно збрињавање деце као и програме специјализованог хранитељства за децу жртве </w:t>
            </w:r>
          </w:p>
          <w:p w:rsidR="005B69AC" w:rsidRPr="009E6388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 xml:space="preserve">Буџет </w:t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>-</w:t>
            </w: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 xml:space="preserve">МЗРЗБСП </w:t>
            </w:r>
          </w:p>
          <w:p w:rsidR="005B69AC" w:rsidRPr="009E6388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ru-RU" w:eastAsia="en-US"/>
              </w:rPr>
            </w:pPr>
            <w:r w:rsidRPr="009E6388">
              <w:rPr>
                <w:bCs/>
                <w:sz w:val="16"/>
                <w:szCs w:val="16"/>
                <w:lang w:val="ru-RU" w:eastAsia="en-US"/>
              </w:rPr>
              <w:t xml:space="preserve">150.000 РСД за 2017. </w:t>
            </w:r>
            <w:r>
              <w:rPr>
                <w:bCs/>
                <w:sz w:val="16"/>
                <w:szCs w:val="16"/>
                <w:lang w:val="ru-RU" w:eastAsia="en-US"/>
              </w:rPr>
              <w:t>г</w:t>
            </w:r>
            <w:r w:rsidRPr="009E6388">
              <w:rPr>
                <w:bCs/>
                <w:sz w:val="16"/>
                <w:szCs w:val="16"/>
                <w:lang w:val="ru-RU" w:eastAsia="en-US"/>
              </w:rPr>
              <w:t>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ru-RU" w:eastAsia="en-US"/>
              </w:rPr>
            </w:pPr>
            <w:r>
              <w:rPr>
                <w:bCs/>
                <w:sz w:val="16"/>
                <w:szCs w:val="16"/>
                <w:lang w:val="ru-RU" w:eastAsia="en-US"/>
              </w:rPr>
              <w:t>150.000 РСД за 2018. г</w:t>
            </w:r>
            <w:r w:rsidRPr="009E6388">
              <w:rPr>
                <w:bCs/>
                <w:sz w:val="16"/>
                <w:szCs w:val="16"/>
                <w:lang w:val="ru-RU" w:eastAsia="en-US"/>
              </w:rPr>
              <w:t>одину</w:t>
            </w:r>
          </w:p>
          <w:p w:rsidR="005B69AC" w:rsidRDefault="005B69AC" w:rsidP="00923A12">
            <w:pPr>
              <w:shd w:val="clear" w:color="auto" w:fill="FFFFFF"/>
              <w:rPr>
                <w:bCs/>
                <w:sz w:val="16"/>
                <w:szCs w:val="16"/>
                <w:lang w:val="ru-RU" w:eastAsia="en-US"/>
              </w:rPr>
            </w:pPr>
          </w:p>
          <w:p w:rsidR="005B69AC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>ТАИЕКС 2.900 евра –</w:t>
            </w:r>
            <w:r w:rsidRPr="009E6388">
              <w:rPr>
                <w:b/>
                <w:bCs/>
                <w:i/>
                <w:sz w:val="16"/>
                <w:szCs w:val="16"/>
                <w:lang w:val="ru-RU" w:eastAsia="en-US"/>
              </w:rPr>
              <w:br/>
            </w:r>
            <w:r>
              <w:rPr>
                <w:b/>
                <w:bCs/>
                <w:sz w:val="16"/>
                <w:szCs w:val="16"/>
                <w:lang w:val="ru-RU" w:eastAsia="en-US"/>
              </w:rPr>
              <w:t xml:space="preserve">ТАИЕКС 2.900 евра 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ru-RU" w:eastAsia="en-US"/>
              </w:rPr>
            </w:pP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 xml:space="preserve">ТАИЕКС 2.900 евра </w:t>
            </w:r>
          </w:p>
          <w:p w:rsidR="005B69AC" w:rsidRDefault="005B69AC" w:rsidP="00923A12">
            <w:pPr>
              <w:shd w:val="clear" w:color="auto" w:fill="FFFFFF"/>
              <w:rPr>
                <w:bCs/>
                <w:i/>
                <w:sz w:val="16"/>
                <w:szCs w:val="16"/>
                <w:lang w:val="ru-RU" w:eastAsia="en-US"/>
              </w:rPr>
            </w:pPr>
            <w:r w:rsidRPr="009E6388">
              <w:rPr>
                <w:bCs/>
                <w:i/>
                <w:sz w:val="16"/>
                <w:szCs w:val="16"/>
                <w:lang w:val="ru-RU" w:eastAsia="en-US"/>
              </w:rPr>
              <w:t xml:space="preserve">Дефинисати  и усвојити  минималне стандарде  безбедности деце жртава                   6. Унапредити сарадњу међу институцијама у превенцији, заштити и интеграцији деце жртава </w:t>
            </w:r>
            <w:r>
              <w:rPr>
                <w:bCs/>
                <w:i/>
                <w:sz w:val="16"/>
                <w:szCs w:val="16"/>
                <w:lang w:val="ru-RU" w:eastAsia="en-US"/>
              </w:rPr>
              <w:t xml:space="preserve"> - </w:t>
            </w:r>
          </w:p>
          <w:p w:rsidR="005B69AC" w:rsidRPr="009E6388" w:rsidRDefault="005B69AC" w:rsidP="00923A12">
            <w:pPr>
              <w:shd w:val="clear" w:color="auto" w:fill="FFFFFF"/>
              <w:rPr>
                <w:b/>
                <w:bCs/>
                <w:sz w:val="16"/>
                <w:szCs w:val="16"/>
                <w:lang w:val="ru-RU" w:eastAsia="en-US"/>
              </w:rPr>
            </w:pPr>
            <w:r w:rsidRPr="009E6388">
              <w:rPr>
                <w:b/>
                <w:bCs/>
                <w:sz w:val="16"/>
                <w:szCs w:val="16"/>
                <w:lang w:val="ru-RU" w:eastAsia="en-US"/>
              </w:rPr>
              <w:t xml:space="preserve">ТАИЕКС 4.500 евра                 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E5726" w:rsidRDefault="005B69AC" w:rsidP="00923A12">
            <w:pPr>
              <w:shd w:val="clear" w:color="auto" w:fill="FFFFFF"/>
            </w:pPr>
            <w:r>
              <w:rPr>
                <w:b/>
                <w:bCs/>
                <w:sz w:val="16"/>
                <w:szCs w:val="16"/>
                <w:lang w:eastAsia="en-US"/>
              </w:rPr>
              <w:lastRenderedPageBreak/>
              <w:t>О</w:t>
            </w:r>
            <w:r w:rsidRPr="005E5726">
              <w:rPr>
                <w:b/>
                <w:bCs/>
                <w:sz w:val="16"/>
                <w:szCs w:val="16"/>
                <w:lang w:val="ru-RU" w:eastAsia="en-US"/>
              </w:rPr>
              <w:t>птерећеност запослених, непрепознавање нових трендова, недовољно развијени капацитети за пројектно деловање, одсуство тимског рада</w:t>
            </w:r>
          </w:p>
        </w:tc>
        <w:bookmarkStart w:id="1" w:name="_GoBack"/>
        <w:bookmarkEnd w:id="1"/>
      </w:tr>
    </w:tbl>
    <w:p w:rsidR="005B69AC" w:rsidRPr="005E5726" w:rsidRDefault="005B69AC" w:rsidP="00CE059F">
      <w:pPr>
        <w:shd w:val="clear" w:color="auto" w:fill="FFFFFF"/>
      </w:pPr>
    </w:p>
    <w:sectPr w:rsidR="005B69AC" w:rsidRPr="005E5726" w:rsidSect="00CE059F">
      <w:headerReference w:type="even" r:id="rId7"/>
      <w:headerReference w:type="default" r:id="rId8"/>
      <w:pgSz w:w="15840" w:h="12240" w:orient="landscape"/>
      <w:pgMar w:top="1417" w:right="389" w:bottom="1417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B5" w:rsidRDefault="009A24B5" w:rsidP="00282167">
      <w:r>
        <w:separator/>
      </w:r>
    </w:p>
  </w:endnote>
  <w:endnote w:type="continuationSeparator" w:id="0">
    <w:p w:rsidR="009A24B5" w:rsidRDefault="009A24B5" w:rsidP="0028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B5" w:rsidRDefault="009A24B5" w:rsidP="00282167">
      <w:r>
        <w:separator/>
      </w:r>
    </w:p>
  </w:footnote>
  <w:footnote w:type="continuationSeparator" w:id="0">
    <w:p w:rsidR="009A24B5" w:rsidRDefault="009A24B5" w:rsidP="00282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AC" w:rsidRDefault="005B69AC" w:rsidP="0078247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69AC" w:rsidRDefault="005B69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AC" w:rsidRDefault="005B69AC" w:rsidP="0078247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506D">
      <w:rPr>
        <w:rStyle w:val="PageNumber"/>
        <w:noProof/>
      </w:rPr>
      <w:t>23</w:t>
    </w:r>
    <w:r>
      <w:rPr>
        <w:rStyle w:val="PageNumber"/>
      </w:rPr>
      <w:fldChar w:fldCharType="end"/>
    </w:r>
  </w:p>
  <w:p w:rsidR="005B69AC" w:rsidRDefault="005B69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C01"/>
    <w:rsid w:val="0000422F"/>
    <w:rsid w:val="00016C5D"/>
    <w:rsid w:val="00036602"/>
    <w:rsid w:val="00053987"/>
    <w:rsid w:val="00067606"/>
    <w:rsid w:val="000740F1"/>
    <w:rsid w:val="00074CCF"/>
    <w:rsid w:val="000C1904"/>
    <w:rsid w:val="000F7222"/>
    <w:rsid w:val="0015365E"/>
    <w:rsid w:val="00186B92"/>
    <w:rsid w:val="0018733E"/>
    <w:rsid w:val="00190330"/>
    <w:rsid w:val="001F6776"/>
    <w:rsid w:val="002254CC"/>
    <w:rsid w:val="00227B21"/>
    <w:rsid w:val="00282167"/>
    <w:rsid w:val="0028792B"/>
    <w:rsid w:val="00287F42"/>
    <w:rsid w:val="00293130"/>
    <w:rsid w:val="002A3062"/>
    <w:rsid w:val="002D53D1"/>
    <w:rsid w:val="002D63C4"/>
    <w:rsid w:val="003327B4"/>
    <w:rsid w:val="003B6023"/>
    <w:rsid w:val="003D2FBD"/>
    <w:rsid w:val="00400C71"/>
    <w:rsid w:val="00452980"/>
    <w:rsid w:val="0047768D"/>
    <w:rsid w:val="004846FE"/>
    <w:rsid w:val="004905CA"/>
    <w:rsid w:val="004C1452"/>
    <w:rsid w:val="00501CF2"/>
    <w:rsid w:val="0054389D"/>
    <w:rsid w:val="005443ED"/>
    <w:rsid w:val="00566686"/>
    <w:rsid w:val="00592140"/>
    <w:rsid w:val="005A23B9"/>
    <w:rsid w:val="005B05F2"/>
    <w:rsid w:val="005B69AC"/>
    <w:rsid w:val="005D2907"/>
    <w:rsid w:val="005D2AEF"/>
    <w:rsid w:val="005E5726"/>
    <w:rsid w:val="006A4C7A"/>
    <w:rsid w:val="006E70DB"/>
    <w:rsid w:val="00762A0F"/>
    <w:rsid w:val="00767DAD"/>
    <w:rsid w:val="0078247B"/>
    <w:rsid w:val="00797FFE"/>
    <w:rsid w:val="007C5299"/>
    <w:rsid w:val="007E0479"/>
    <w:rsid w:val="007F60E6"/>
    <w:rsid w:val="00821011"/>
    <w:rsid w:val="0082486C"/>
    <w:rsid w:val="00830876"/>
    <w:rsid w:val="008425E1"/>
    <w:rsid w:val="00875F04"/>
    <w:rsid w:val="0088281F"/>
    <w:rsid w:val="00896165"/>
    <w:rsid w:val="008A2D87"/>
    <w:rsid w:val="008A7CDD"/>
    <w:rsid w:val="008B1136"/>
    <w:rsid w:val="00923A12"/>
    <w:rsid w:val="009361A5"/>
    <w:rsid w:val="009365ED"/>
    <w:rsid w:val="009445A8"/>
    <w:rsid w:val="00953920"/>
    <w:rsid w:val="009A24B5"/>
    <w:rsid w:val="009A6ACD"/>
    <w:rsid w:val="009B77CF"/>
    <w:rsid w:val="009C0206"/>
    <w:rsid w:val="009E6388"/>
    <w:rsid w:val="009F03D1"/>
    <w:rsid w:val="00A21E0C"/>
    <w:rsid w:val="00A27C01"/>
    <w:rsid w:val="00A8094C"/>
    <w:rsid w:val="00A93557"/>
    <w:rsid w:val="00B05B0D"/>
    <w:rsid w:val="00B40031"/>
    <w:rsid w:val="00B45263"/>
    <w:rsid w:val="00B7393C"/>
    <w:rsid w:val="00BB6185"/>
    <w:rsid w:val="00BB6EF4"/>
    <w:rsid w:val="00BD7704"/>
    <w:rsid w:val="00C16D20"/>
    <w:rsid w:val="00C23A7E"/>
    <w:rsid w:val="00C549F0"/>
    <w:rsid w:val="00C8259F"/>
    <w:rsid w:val="00C92BA9"/>
    <w:rsid w:val="00C96654"/>
    <w:rsid w:val="00CE059F"/>
    <w:rsid w:val="00CF7414"/>
    <w:rsid w:val="00D000B3"/>
    <w:rsid w:val="00D10E2A"/>
    <w:rsid w:val="00D30078"/>
    <w:rsid w:val="00D373C0"/>
    <w:rsid w:val="00D8440E"/>
    <w:rsid w:val="00D86844"/>
    <w:rsid w:val="00D91ACD"/>
    <w:rsid w:val="00DA732F"/>
    <w:rsid w:val="00DD03BA"/>
    <w:rsid w:val="00E07A93"/>
    <w:rsid w:val="00E140C9"/>
    <w:rsid w:val="00E40FAF"/>
    <w:rsid w:val="00E61191"/>
    <w:rsid w:val="00E65A06"/>
    <w:rsid w:val="00EB506D"/>
    <w:rsid w:val="00EB68B8"/>
    <w:rsid w:val="00EC1F71"/>
    <w:rsid w:val="00EC20B9"/>
    <w:rsid w:val="00EC423B"/>
    <w:rsid w:val="00ED4E8E"/>
    <w:rsid w:val="00F43FC2"/>
    <w:rsid w:val="00F56C38"/>
    <w:rsid w:val="00F71537"/>
    <w:rsid w:val="00F805B5"/>
    <w:rsid w:val="00FB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87"/>
    <w:pPr>
      <w:suppressAutoHyphens/>
    </w:pPr>
    <w:rPr>
      <w:rFonts w:ascii="Times New Roman" w:eastAsia="Times New Roman" w:hAnsi="Times New Roman"/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4389D"/>
    <w:pPr>
      <w:suppressAutoHyphens/>
    </w:pPr>
    <w:rPr>
      <w:rFonts w:ascii="Times New Roman" w:eastAsia="Times New Roman" w:hAnsi="Times New Roman"/>
      <w:sz w:val="24"/>
      <w:szCs w:val="24"/>
      <w:lang w:val="sr-Latn-CS" w:eastAsia="zh-CN"/>
    </w:rPr>
  </w:style>
  <w:style w:type="paragraph" w:styleId="Header">
    <w:name w:val="header"/>
    <w:basedOn w:val="Normal"/>
    <w:link w:val="HeaderChar"/>
    <w:uiPriority w:val="99"/>
    <w:rsid w:val="002821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82167"/>
    <w:rPr>
      <w:rFonts w:ascii="Times New Roman" w:hAnsi="Times New Roman" w:cs="Times New Roman"/>
      <w:sz w:val="24"/>
      <w:szCs w:val="24"/>
      <w:lang w:val="sr-Latn-CS" w:eastAsia="zh-CN"/>
    </w:rPr>
  </w:style>
  <w:style w:type="paragraph" w:styleId="Footer">
    <w:name w:val="footer"/>
    <w:basedOn w:val="Normal"/>
    <w:link w:val="FooterChar"/>
    <w:uiPriority w:val="99"/>
    <w:rsid w:val="0028216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82167"/>
    <w:rPr>
      <w:rFonts w:ascii="Times New Roman" w:hAnsi="Times New Roman" w:cs="Times New Roman"/>
      <w:sz w:val="24"/>
      <w:szCs w:val="24"/>
      <w:lang w:val="sr-Latn-CS" w:eastAsia="zh-CN"/>
    </w:rPr>
  </w:style>
  <w:style w:type="character" w:styleId="CommentReference">
    <w:name w:val="annotation reference"/>
    <w:uiPriority w:val="99"/>
    <w:semiHidden/>
    <w:rsid w:val="00E07A9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07A9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07A93"/>
    <w:rPr>
      <w:rFonts w:ascii="Times New Roman" w:hAnsi="Times New Roman" w:cs="Times New Roman"/>
      <w:sz w:val="20"/>
      <w:szCs w:val="20"/>
      <w:lang w:val="sr-Latn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7A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7A93"/>
    <w:rPr>
      <w:rFonts w:ascii="Times New Roman" w:hAnsi="Times New Roman" w:cs="Times New Roman"/>
      <w:b/>
      <w:bCs/>
      <w:sz w:val="20"/>
      <w:szCs w:val="20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0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07A93"/>
    <w:rPr>
      <w:rFonts w:ascii="Tahoma" w:hAnsi="Tahoma" w:cs="Tahoma"/>
      <w:sz w:val="16"/>
      <w:szCs w:val="16"/>
      <w:lang w:val="sr-Latn-CS" w:eastAsia="zh-CN"/>
    </w:rPr>
  </w:style>
  <w:style w:type="character" w:styleId="PageNumber">
    <w:name w:val="page number"/>
    <w:uiPriority w:val="99"/>
    <w:rsid w:val="00CE059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23</Pages>
  <Words>4904</Words>
  <Characters>27959</Characters>
  <Application>Microsoft Office Word</Application>
  <DocSecurity>0</DocSecurity>
  <Lines>232</Lines>
  <Paragraphs>65</Paragraphs>
  <ScaleCrop>false</ScaleCrop>
  <Company/>
  <LinksUpToDate>false</LinksUpToDate>
  <CharactersWithSpaces>32798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sstanivukovic</dc:creator>
  <cp:keywords/>
  <dc:description/>
  <cp:lastModifiedBy>Livija Pavicevic</cp:lastModifiedBy>
  <cp:revision>39</cp:revision>
  <cp:lastPrinted>2017-08-07T10:10:00Z</cp:lastPrinted>
  <dcterms:created xsi:type="dcterms:W3CDTF">2017-04-24T09:48:00Z</dcterms:created>
  <dcterms:modified xsi:type="dcterms:W3CDTF">2017-08-08T11:15:00Z</dcterms:modified>
</cp:coreProperties>
</file>