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90F" w:rsidRDefault="00BE390F" w:rsidP="009A6EBB">
      <w:pPr>
        <w:rPr>
          <w:lang w:val="sr-Cyrl-CS"/>
        </w:rPr>
      </w:pPr>
    </w:p>
    <w:p w:rsidR="00BE390F" w:rsidRPr="00B37816" w:rsidRDefault="00BE390F" w:rsidP="009A6EBB">
      <w:pPr>
        <w:rPr>
          <w:lang w:val="sr-Cyrl-CS"/>
        </w:rPr>
      </w:pPr>
    </w:p>
    <w:p w:rsidR="00BE390F" w:rsidRDefault="00BE390F" w:rsidP="009A6EBB">
      <w:pPr>
        <w:pStyle w:val="NoSpacing"/>
        <w:jc w:val="center"/>
      </w:pPr>
      <w:r>
        <w:rPr>
          <w:lang w:val="sr-Cyrl-CS"/>
        </w:rPr>
        <w:t xml:space="preserve">ПРЕДЛОГ </w:t>
      </w:r>
      <w:r>
        <w:t>ЗАКОНА</w:t>
      </w:r>
    </w:p>
    <w:p w:rsidR="00BE390F" w:rsidRPr="009A6EBB" w:rsidRDefault="00BE390F" w:rsidP="009A6EBB">
      <w:pPr>
        <w:jc w:val="center"/>
        <w:rPr>
          <w:lang w:val="ru-RU"/>
        </w:rPr>
      </w:pPr>
      <w:r>
        <w:t>О ПОТВРЂИВАЊУ СПОРАЗУМА</w:t>
      </w:r>
      <w:r w:rsidRPr="00036D23">
        <w:rPr>
          <w:b/>
          <w:lang w:val="nb-NO"/>
        </w:rPr>
        <w:t xml:space="preserve"> </w:t>
      </w:r>
      <w:r w:rsidRPr="009A6EBB">
        <w:rPr>
          <w:lang w:val="nb-NO"/>
        </w:rPr>
        <w:t>О МЕЂУНАРОДНОМ КОМБИНОВАНОМ ТРАНСПОРТУ</w:t>
      </w:r>
    </w:p>
    <w:p w:rsidR="00BE390F" w:rsidRPr="009A6EBB" w:rsidRDefault="00BE390F" w:rsidP="009A6EBB">
      <w:pPr>
        <w:pStyle w:val="BodyText2"/>
        <w:rPr>
          <w:lang w:val="ru-RU"/>
        </w:rPr>
      </w:pPr>
      <w:r w:rsidRPr="009A6EBB">
        <w:rPr>
          <w:lang w:val="ru-RU"/>
        </w:rPr>
        <w:t xml:space="preserve">ИЗМЕЂУ </w:t>
      </w:r>
      <w:r w:rsidRPr="009A6EBB">
        <w:rPr>
          <w:lang w:val="sr-Cyrl-CS"/>
        </w:rPr>
        <w:t>ВЛАДЕ РЕПУБЛИКЕ</w:t>
      </w:r>
      <w:r w:rsidRPr="009A6EBB">
        <w:rPr>
          <w:lang w:val="ru-RU"/>
        </w:rPr>
        <w:t xml:space="preserve"> СРБИЈЕ</w:t>
      </w:r>
      <w:r w:rsidRPr="009A6EBB">
        <w:rPr>
          <w:lang w:val="sr-Cyrl-CS"/>
        </w:rPr>
        <w:t xml:space="preserve"> </w:t>
      </w:r>
      <w:r w:rsidRPr="009A6EBB">
        <w:rPr>
          <w:lang w:val="ru-RU"/>
        </w:rPr>
        <w:t xml:space="preserve">И ВЛАДЕ СЛОВАЧКЕ РЕПУБЛИКЕ </w:t>
      </w:r>
    </w:p>
    <w:p w:rsidR="00BE390F" w:rsidRDefault="00BE390F" w:rsidP="009A6EBB">
      <w:pPr>
        <w:pStyle w:val="NoSpacing"/>
        <w:jc w:val="center"/>
        <w:rPr>
          <w:lang w:val="sr-Cyrl-CS"/>
        </w:rPr>
      </w:pPr>
      <w:r>
        <w:t xml:space="preserve"> </w:t>
      </w:r>
    </w:p>
    <w:p w:rsidR="00BE390F" w:rsidRPr="00B37816" w:rsidRDefault="00BE390F" w:rsidP="009A6EBB">
      <w:pPr>
        <w:pStyle w:val="NoSpacing"/>
        <w:jc w:val="center"/>
        <w:rPr>
          <w:lang w:val="sr-Cyrl-CS"/>
        </w:rPr>
      </w:pPr>
    </w:p>
    <w:p w:rsidR="00BE390F" w:rsidRDefault="00BE390F" w:rsidP="009A6EBB">
      <w:pPr>
        <w:jc w:val="center"/>
      </w:pPr>
      <w:r>
        <w:t>Члан 1.</w:t>
      </w:r>
    </w:p>
    <w:p w:rsidR="00BE390F" w:rsidRPr="00210A32" w:rsidRDefault="00BE390F" w:rsidP="009A6EBB">
      <w:pPr>
        <w:ind w:firstLine="720"/>
        <w:jc w:val="both"/>
        <w:rPr>
          <w:color w:val="FF0000"/>
          <w:lang w:val="sr-Cyrl-CS"/>
        </w:rPr>
      </w:pPr>
      <w:r>
        <w:t xml:space="preserve">Потврђује се Споразум о </w:t>
      </w:r>
      <w:r>
        <w:rPr>
          <w:lang w:val="sr-Cyrl-CS"/>
        </w:rPr>
        <w:t>међународном комбинованом транспорту између Владе Републике Србије и Владе Словачке Републике</w:t>
      </w:r>
      <w:r>
        <w:t xml:space="preserve">, </w:t>
      </w:r>
      <w:r w:rsidRPr="001252B1">
        <w:t>сачињен</w:t>
      </w:r>
      <w:r>
        <w:t xml:space="preserve"> у Братислави</w:t>
      </w:r>
      <w:r>
        <w:rPr>
          <w:lang w:val="sr-Cyrl-CS"/>
        </w:rPr>
        <w:t xml:space="preserve"> </w:t>
      </w:r>
      <w:bookmarkStart w:id="0" w:name="_GoBack"/>
      <w:bookmarkEnd w:id="0"/>
      <w:r w:rsidRPr="001252B1">
        <w:t>1. д</w:t>
      </w:r>
      <w:r>
        <w:t>ецембра 2014. године</w:t>
      </w:r>
      <w:r w:rsidRPr="001252B1">
        <w:t xml:space="preserve">, у оригиналу на </w:t>
      </w:r>
      <w:r>
        <w:rPr>
          <w:lang w:val="nb-NO"/>
        </w:rPr>
        <w:t xml:space="preserve">српском, словaчком </w:t>
      </w:r>
      <w:r>
        <w:rPr>
          <w:lang w:val="sr-Cyrl-CS"/>
        </w:rPr>
        <w:t>и</w:t>
      </w:r>
      <w:r>
        <w:rPr>
          <w:lang w:val="nb-NO"/>
        </w:rPr>
        <w:t xml:space="preserve"> </w:t>
      </w:r>
      <w:r>
        <w:rPr>
          <w:lang w:val="ru-RU"/>
        </w:rPr>
        <w:t xml:space="preserve">енглеском </w:t>
      </w:r>
      <w:r>
        <w:rPr>
          <w:lang w:val="nb-NO"/>
        </w:rPr>
        <w:t>језику</w:t>
      </w:r>
      <w:r>
        <w:rPr>
          <w:lang w:val="sr-Cyrl-CS"/>
        </w:rPr>
        <w:t>.</w:t>
      </w:r>
    </w:p>
    <w:p w:rsidR="00BE390F" w:rsidRDefault="00BE390F" w:rsidP="009A6EBB">
      <w:pPr>
        <w:ind w:firstLine="720"/>
        <w:jc w:val="both"/>
      </w:pPr>
    </w:p>
    <w:p w:rsidR="00BE390F" w:rsidRDefault="00BE390F" w:rsidP="009A6EBB">
      <w:pPr>
        <w:jc w:val="center"/>
      </w:pPr>
      <w:r>
        <w:t>Члан 2.</w:t>
      </w:r>
    </w:p>
    <w:p w:rsidR="00BE390F" w:rsidRPr="003F5B79" w:rsidRDefault="00BE390F" w:rsidP="009A6EBB">
      <w:pPr>
        <w:pStyle w:val="NoSpacing"/>
        <w:ind w:firstLine="720"/>
        <w:jc w:val="both"/>
      </w:pPr>
      <w:r>
        <w:t>Текст Споразума о</w:t>
      </w:r>
      <w:r w:rsidRPr="00763800">
        <w:rPr>
          <w:lang w:val="sr-Cyrl-CS"/>
        </w:rPr>
        <w:t xml:space="preserve"> </w:t>
      </w:r>
      <w:r>
        <w:rPr>
          <w:lang w:val="sr-Cyrl-CS"/>
        </w:rPr>
        <w:t>међународном комбинованом транспорту између Владе Републике Србије и Владе Словачке Републике</w:t>
      </w:r>
      <w:r>
        <w:t xml:space="preserve"> у оригиналу на српском језику гласи: </w:t>
      </w: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Pr="00210A32" w:rsidRDefault="00BE390F" w:rsidP="009A6EBB">
      <w:pPr>
        <w:rPr>
          <w:sz w:val="28"/>
          <w:szCs w:val="28"/>
          <w:lang w:val="sr-Cyrl-CS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Default="00BE390F" w:rsidP="009A6EBB">
      <w:pPr>
        <w:rPr>
          <w:sz w:val="28"/>
          <w:szCs w:val="28"/>
          <w:lang w:val="ru-RU"/>
        </w:rPr>
      </w:pPr>
    </w:p>
    <w:p w:rsidR="00BE390F" w:rsidRPr="009A6EBB" w:rsidRDefault="00BE390F" w:rsidP="009A6EBB">
      <w:pPr>
        <w:jc w:val="center"/>
        <w:rPr>
          <w:lang w:val="ru-RU"/>
        </w:rPr>
      </w:pPr>
      <w:r w:rsidRPr="009A6EBB">
        <w:rPr>
          <w:lang w:val="sr-Cyrl-CS"/>
        </w:rPr>
        <w:t>СПОРАЗУМ</w:t>
      </w:r>
      <w:r w:rsidRPr="009A6EBB">
        <w:rPr>
          <w:lang w:val="nb-NO"/>
        </w:rPr>
        <w:t xml:space="preserve"> О МЕЂУНАРОДНОМ КОМБИНОВАНОМ ТРАНСПОРТУ</w:t>
      </w:r>
    </w:p>
    <w:p w:rsidR="00BE390F" w:rsidRPr="009A6EBB" w:rsidRDefault="00BE390F" w:rsidP="009A6EBB">
      <w:pPr>
        <w:pStyle w:val="BodyText2"/>
        <w:rPr>
          <w:lang w:val="ru-RU"/>
        </w:rPr>
      </w:pPr>
      <w:r w:rsidRPr="009A6EBB">
        <w:rPr>
          <w:lang w:val="ru-RU"/>
        </w:rPr>
        <w:t xml:space="preserve">ИЗМЕЂУ </w:t>
      </w:r>
      <w:r w:rsidRPr="009A6EBB">
        <w:rPr>
          <w:lang w:val="sr-Cyrl-CS"/>
        </w:rPr>
        <w:t>ВЛАДЕ РЕПУБЛИКЕ</w:t>
      </w:r>
      <w:r w:rsidRPr="009A6EBB">
        <w:rPr>
          <w:lang w:val="ru-RU"/>
        </w:rPr>
        <w:t xml:space="preserve"> СРБИЈЕ</w:t>
      </w:r>
      <w:r w:rsidRPr="009A6EBB">
        <w:rPr>
          <w:lang w:val="sr-Cyrl-CS"/>
        </w:rPr>
        <w:t xml:space="preserve"> </w:t>
      </w:r>
      <w:r w:rsidRPr="009A6EBB">
        <w:rPr>
          <w:lang w:val="ru-RU"/>
        </w:rPr>
        <w:t xml:space="preserve">И ВЛАДЕ СЛОВАЧКЕ РЕПУБЛИКЕ </w:t>
      </w:r>
    </w:p>
    <w:p w:rsidR="00BE390F" w:rsidRPr="009A6EBB" w:rsidRDefault="00BE390F" w:rsidP="009A6EBB">
      <w:pPr>
        <w:pStyle w:val="BodyText2"/>
        <w:rPr>
          <w:lang w:val="ru-RU"/>
        </w:rPr>
      </w:pPr>
    </w:p>
    <w:p w:rsidR="00BE390F" w:rsidRPr="009A6EBB" w:rsidRDefault="00BE390F" w:rsidP="009A6EBB">
      <w:pPr>
        <w:pStyle w:val="BodyText2"/>
        <w:rPr>
          <w:lang w:val="sr-Cyrl-CS"/>
        </w:rPr>
      </w:pPr>
    </w:p>
    <w:p w:rsidR="00BE390F" w:rsidRPr="000C5CF3" w:rsidRDefault="00BE390F" w:rsidP="009A6EBB">
      <w:pPr>
        <w:pStyle w:val="BodyText"/>
        <w:rPr>
          <w:lang w:val="ru-RU"/>
        </w:rPr>
      </w:pPr>
      <w:r>
        <w:rPr>
          <w:lang w:val="sr-Cyrl-CS"/>
        </w:rPr>
        <w:t>Влада Републике</w:t>
      </w:r>
      <w:r w:rsidRPr="000C5CF3">
        <w:rPr>
          <w:lang w:val="ru-RU"/>
        </w:rPr>
        <w:t xml:space="preserve"> Србије и Влада Словачке Републике ( </w:t>
      </w:r>
      <w:r>
        <w:rPr>
          <w:lang w:val="ru-RU"/>
        </w:rPr>
        <w:t xml:space="preserve">у даљем тексту: </w:t>
      </w:r>
      <w:r w:rsidRPr="000C5CF3">
        <w:rPr>
          <w:lang w:val="ru-RU"/>
        </w:rPr>
        <w:t xml:space="preserve">Уговорне стране), </w:t>
      </w:r>
      <w:r w:rsidRPr="000B6029">
        <w:rPr>
          <w:lang w:val="ru-RU"/>
        </w:rPr>
        <w:t>са жељом да олакшају међународни транспорт робе путем комбинованог транспорта</w:t>
      </w:r>
      <w:r w:rsidRPr="000C5CF3">
        <w:rPr>
          <w:lang w:val="ru-RU"/>
        </w:rPr>
        <w:t xml:space="preserve"> </w:t>
      </w:r>
      <w:r w:rsidRPr="000B6029">
        <w:rPr>
          <w:lang w:val="ru-RU"/>
        </w:rPr>
        <w:t>између двеју држава,</w:t>
      </w:r>
    </w:p>
    <w:p w:rsidR="00BE390F" w:rsidRPr="000C5CF3" w:rsidRDefault="00BE390F" w:rsidP="009A6EBB">
      <w:pPr>
        <w:pStyle w:val="BodyText"/>
        <w:rPr>
          <w:lang w:val="ru-RU"/>
        </w:rPr>
      </w:pPr>
    </w:p>
    <w:p w:rsidR="00BE390F" w:rsidRPr="00E064FF" w:rsidRDefault="00BE390F" w:rsidP="009A6EBB">
      <w:pPr>
        <w:pStyle w:val="BodyText"/>
        <w:rPr>
          <w:lang w:val="nb-NO"/>
        </w:rPr>
      </w:pPr>
      <w:r>
        <w:rPr>
          <w:lang w:val="nb-NO"/>
        </w:rPr>
        <w:t>Са</w:t>
      </w:r>
      <w:r w:rsidRPr="00E064FF">
        <w:rPr>
          <w:lang w:val="nb-NO"/>
        </w:rPr>
        <w:t xml:space="preserve"> </w:t>
      </w:r>
      <w:r>
        <w:rPr>
          <w:lang w:val="nb-NO"/>
        </w:rPr>
        <w:t>циљем</w:t>
      </w:r>
      <w:r w:rsidRPr="00E064FF">
        <w:rPr>
          <w:lang w:val="nb-NO"/>
        </w:rPr>
        <w:t xml:space="preserve"> </w:t>
      </w:r>
      <w:r>
        <w:rPr>
          <w:lang w:val="nb-NO"/>
        </w:rPr>
        <w:t>осигурањ</w:t>
      </w:r>
      <w:r>
        <w:rPr>
          <w:lang w:val="ru-RU"/>
        </w:rPr>
        <w:t>а</w:t>
      </w:r>
      <w:r w:rsidRPr="00E064FF">
        <w:rPr>
          <w:lang w:val="nb-NO"/>
        </w:rPr>
        <w:t xml:space="preserve"> </w:t>
      </w:r>
      <w:r>
        <w:rPr>
          <w:lang w:val="nb-NO"/>
        </w:rPr>
        <w:t>ефикасног</w:t>
      </w:r>
      <w:r w:rsidRPr="00E064FF">
        <w:rPr>
          <w:lang w:val="nb-NO"/>
        </w:rPr>
        <w:t xml:space="preserve"> </w:t>
      </w:r>
      <w:r>
        <w:rPr>
          <w:lang w:val="nb-NO"/>
        </w:rPr>
        <w:t>транспорта</w:t>
      </w:r>
      <w:r w:rsidRPr="00E064FF">
        <w:rPr>
          <w:lang w:val="nb-NO"/>
        </w:rPr>
        <w:t xml:space="preserve"> </w:t>
      </w:r>
      <w:r>
        <w:rPr>
          <w:lang w:val="nb-NO"/>
        </w:rPr>
        <w:t>роба</w:t>
      </w:r>
      <w:r w:rsidRPr="00E064FF">
        <w:rPr>
          <w:lang w:val="nb-NO"/>
        </w:rPr>
        <w:t xml:space="preserve">, </w:t>
      </w:r>
      <w:r>
        <w:rPr>
          <w:lang w:val="nb-NO"/>
        </w:rPr>
        <w:t>заштите</w:t>
      </w:r>
      <w:r w:rsidRPr="00E064FF">
        <w:rPr>
          <w:lang w:val="nb-NO"/>
        </w:rPr>
        <w:t xml:space="preserve"> </w:t>
      </w:r>
      <w:r>
        <w:rPr>
          <w:lang w:val="nb-NO"/>
        </w:rPr>
        <w:t>животне</w:t>
      </w:r>
      <w:r w:rsidRPr="00E064FF">
        <w:rPr>
          <w:lang w:val="nb-NO"/>
        </w:rPr>
        <w:t xml:space="preserve"> </w:t>
      </w:r>
      <w:r>
        <w:rPr>
          <w:lang w:val="nb-NO"/>
        </w:rPr>
        <w:t>средине</w:t>
      </w:r>
      <w:r w:rsidRPr="00E064FF">
        <w:rPr>
          <w:lang w:val="nb-NO"/>
        </w:rPr>
        <w:t xml:space="preserve">, </w:t>
      </w:r>
      <w:r>
        <w:rPr>
          <w:lang w:val="nb-NO"/>
        </w:rPr>
        <w:t>као</w:t>
      </w:r>
      <w:r w:rsidRPr="00E064FF">
        <w:rPr>
          <w:lang w:val="nb-NO"/>
        </w:rPr>
        <w:t xml:space="preserve"> </w:t>
      </w:r>
      <w:r>
        <w:rPr>
          <w:lang w:val="nb-NO"/>
        </w:rPr>
        <w:t>и</w:t>
      </w:r>
      <w:r w:rsidRPr="00E064FF">
        <w:rPr>
          <w:lang w:val="nb-NO"/>
        </w:rPr>
        <w:t xml:space="preserve"> </w:t>
      </w:r>
      <w:r>
        <w:rPr>
          <w:lang w:val="nb-NO"/>
        </w:rPr>
        <w:t>смањења</w:t>
      </w:r>
      <w:r w:rsidRPr="00E064FF">
        <w:rPr>
          <w:lang w:val="nb-NO"/>
        </w:rPr>
        <w:t xml:space="preserve"> </w:t>
      </w:r>
      <w:r>
        <w:rPr>
          <w:lang w:val="nb-NO"/>
        </w:rPr>
        <w:t>оптерећења</w:t>
      </w:r>
      <w:r w:rsidRPr="00E064FF">
        <w:rPr>
          <w:lang w:val="nb-NO"/>
        </w:rPr>
        <w:t xml:space="preserve"> </w:t>
      </w:r>
      <w:r>
        <w:rPr>
          <w:lang w:val="nb-NO"/>
        </w:rPr>
        <w:t>друмског</w:t>
      </w:r>
      <w:r w:rsidRPr="00E064FF">
        <w:rPr>
          <w:lang w:val="nb-NO"/>
        </w:rPr>
        <w:t xml:space="preserve"> </w:t>
      </w:r>
      <w:r>
        <w:rPr>
          <w:lang w:val="nb-NO"/>
        </w:rPr>
        <w:t>транспорта</w:t>
      </w:r>
      <w:r w:rsidRPr="00E064FF">
        <w:rPr>
          <w:lang w:val="nb-NO"/>
        </w:rPr>
        <w:t xml:space="preserve"> </w:t>
      </w:r>
      <w:r>
        <w:rPr>
          <w:lang w:val="nb-NO"/>
        </w:rPr>
        <w:t>и</w:t>
      </w:r>
      <w:r w:rsidRPr="00E064FF">
        <w:rPr>
          <w:lang w:val="nb-NO"/>
        </w:rPr>
        <w:t xml:space="preserve"> </w:t>
      </w:r>
      <w:r>
        <w:rPr>
          <w:lang w:val="nb-NO"/>
        </w:rPr>
        <w:t>стварања модерног</w:t>
      </w:r>
      <w:r w:rsidRPr="00E064FF">
        <w:rPr>
          <w:lang w:val="nb-NO"/>
        </w:rPr>
        <w:t xml:space="preserve"> </w:t>
      </w:r>
      <w:r>
        <w:rPr>
          <w:lang w:val="nb-NO"/>
        </w:rPr>
        <w:t>система</w:t>
      </w:r>
      <w:r w:rsidRPr="00E064FF">
        <w:rPr>
          <w:lang w:val="nb-NO"/>
        </w:rPr>
        <w:t xml:space="preserve"> </w:t>
      </w:r>
      <w:r>
        <w:rPr>
          <w:lang w:val="nb-NO"/>
        </w:rPr>
        <w:t>комбинованог транспорта робе</w:t>
      </w:r>
      <w:r w:rsidRPr="00E064FF">
        <w:rPr>
          <w:lang w:val="nb-NO"/>
        </w:rPr>
        <w:t xml:space="preserve">, </w:t>
      </w:r>
    </w:p>
    <w:p w:rsidR="00BE390F" w:rsidRDefault="00BE390F" w:rsidP="009A6EBB">
      <w:pPr>
        <w:pStyle w:val="BodyText"/>
        <w:rPr>
          <w:lang w:val="sr-Cyrl-CS"/>
        </w:rPr>
      </w:pPr>
    </w:p>
    <w:p w:rsidR="00BE390F" w:rsidRPr="000C5CF3" w:rsidRDefault="00BE390F" w:rsidP="009A6EBB">
      <w:pPr>
        <w:pStyle w:val="BodyText"/>
        <w:rPr>
          <w:lang w:val="ru-RU"/>
        </w:rPr>
      </w:pPr>
      <w:r w:rsidRPr="000C5CF3">
        <w:rPr>
          <w:lang w:val="ru-RU"/>
        </w:rPr>
        <w:t xml:space="preserve">Са уверењем да комбиновани транспорт нуди прихватљиву алтернативу за решавање проблема међународног транспорта роба и да је потребно закључити Споразум између </w:t>
      </w:r>
      <w:r>
        <w:rPr>
          <w:lang w:val="sr-Cyrl-CS"/>
        </w:rPr>
        <w:t>Владе Републике</w:t>
      </w:r>
      <w:r w:rsidRPr="000C5CF3">
        <w:rPr>
          <w:lang w:val="ru-RU"/>
        </w:rPr>
        <w:t xml:space="preserve"> Србије </w:t>
      </w:r>
      <w:r>
        <w:rPr>
          <w:lang w:val="sr-Cyrl-CS"/>
        </w:rPr>
        <w:t xml:space="preserve">и </w:t>
      </w:r>
      <w:r w:rsidRPr="000C5CF3">
        <w:rPr>
          <w:lang w:val="ru-RU"/>
        </w:rPr>
        <w:t xml:space="preserve">Владе Словачке Републике о међународном комбинованом транспорту ( </w:t>
      </w:r>
      <w:r>
        <w:rPr>
          <w:lang w:val="ru-RU"/>
        </w:rPr>
        <w:t xml:space="preserve">у даљем тексту: </w:t>
      </w:r>
      <w:r w:rsidRPr="000C5CF3">
        <w:rPr>
          <w:lang w:val="ru-RU"/>
        </w:rPr>
        <w:t xml:space="preserve">Споразум), </w:t>
      </w:r>
    </w:p>
    <w:p w:rsidR="00BE390F" w:rsidRPr="002E70CF" w:rsidRDefault="00BE390F" w:rsidP="009A6EBB">
      <w:pPr>
        <w:pStyle w:val="BodyText"/>
        <w:rPr>
          <w:color w:val="FF0000"/>
          <w:lang w:val="ru-RU"/>
        </w:rPr>
      </w:pPr>
    </w:p>
    <w:p w:rsidR="00BE390F" w:rsidRPr="00F7631C" w:rsidRDefault="00BE390F" w:rsidP="009A6EBB">
      <w:pPr>
        <w:pStyle w:val="BodyText"/>
        <w:rPr>
          <w:lang w:val="nb-NO"/>
        </w:rPr>
      </w:pPr>
      <w:r>
        <w:rPr>
          <w:lang w:val="nb-NO"/>
        </w:rPr>
        <w:t>У</w:t>
      </w:r>
      <w:r w:rsidRPr="00F7631C">
        <w:rPr>
          <w:lang w:val="nb-NO"/>
        </w:rPr>
        <w:t xml:space="preserve"> </w:t>
      </w:r>
      <w:r>
        <w:rPr>
          <w:lang w:val="nb-NO"/>
        </w:rPr>
        <w:t>светлу</w:t>
      </w:r>
      <w:r w:rsidRPr="00F7631C">
        <w:rPr>
          <w:lang w:val="nb-NO"/>
        </w:rPr>
        <w:t xml:space="preserve"> </w:t>
      </w:r>
      <w:r>
        <w:rPr>
          <w:lang w:val="nb-NO"/>
        </w:rPr>
        <w:t>одредаба</w:t>
      </w:r>
      <w:r w:rsidRPr="00F7631C">
        <w:rPr>
          <w:lang w:val="nb-NO"/>
        </w:rPr>
        <w:t xml:space="preserve"> </w:t>
      </w:r>
      <w:r>
        <w:rPr>
          <w:lang w:val="nb-NO"/>
        </w:rPr>
        <w:t>међународних</w:t>
      </w:r>
      <w:r w:rsidRPr="00F7631C">
        <w:rPr>
          <w:lang w:val="nb-NO"/>
        </w:rPr>
        <w:t xml:space="preserve"> </w:t>
      </w:r>
      <w:r>
        <w:rPr>
          <w:lang w:val="nb-NO"/>
        </w:rPr>
        <w:t>уговора</w:t>
      </w:r>
      <w:r w:rsidRPr="00F7631C">
        <w:rPr>
          <w:lang w:val="nb-NO"/>
        </w:rPr>
        <w:t xml:space="preserve"> </w:t>
      </w:r>
      <w:r>
        <w:rPr>
          <w:lang w:val="nb-NO"/>
        </w:rPr>
        <w:t>и</w:t>
      </w:r>
      <w:r w:rsidRPr="00F7631C">
        <w:rPr>
          <w:lang w:val="nb-NO"/>
        </w:rPr>
        <w:t xml:space="preserve"> </w:t>
      </w:r>
      <w:r>
        <w:rPr>
          <w:lang w:val="nb-NO"/>
        </w:rPr>
        <w:t>конвенција</w:t>
      </w:r>
      <w:r w:rsidRPr="00F7631C">
        <w:rPr>
          <w:lang w:val="nb-NO"/>
        </w:rPr>
        <w:t xml:space="preserve"> </w:t>
      </w:r>
      <w:r>
        <w:rPr>
          <w:lang w:val="nb-NO"/>
        </w:rPr>
        <w:t>које</w:t>
      </w:r>
      <w:r w:rsidRPr="00F7631C">
        <w:rPr>
          <w:lang w:val="nb-NO"/>
        </w:rPr>
        <w:t xml:space="preserve"> </w:t>
      </w:r>
      <w:r>
        <w:rPr>
          <w:lang w:val="nb-NO"/>
        </w:rPr>
        <w:t>обавезују</w:t>
      </w:r>
      <w:r w:rsidRPr="00F7631C">
        <w:rPr>
          <w:lang w:val="nb-NO"/>
        </w:rPr>
        <w:t xml:space="preserve"> </w:t>
      </w:r>
      <w:r>
        <w:rPr>
          <w:lang w:val="nb-NO"/>
        </w:rPr>
        <w:t>Уговорне</w:t>
      </w:r>
      <w:r w:rsidRPr="00F7631C">
        <w:rPr>
          <w:lang w:val="nb-NO"/>
        </w:rPr>
        <w:t xml:space="preserve"> </w:t>
      </w:r>
      <w:r>
        <w:rPr>
          <w:lang w:val="nb-NO"/>
        </w:rPr>
        <w:t>стране</w:t>
      </w:r>
      <w:r w:rsidRPr="00F7631C">
        <w:rPr>
          <w:lang w:val="nb-NO"/>
        </w:rPr>
        <w:t xml:space="preserve">, </w:t>
      </w:r>
    </w:p>
    <w:p w:rsidR="00BE390F" w:rsidRDefault="00BE390F" w:rsidP="009A6EBB">
      <w:pPr>
        <w:pStyle w:val="BodyText"/>
        <w:rPr>
          <w:lang w:val="sr-Cyrl-CS"/>
        </w:rPr>
      </w:pPr>
    </w:p>
    <w:p w:rsidR="00BE390F" w:rsidRDefault="00BE390F" w:rsidP="009A6EBB">
      <w:pPr>
        <w:pStyle w:val="BodyText"/>
        <w:rPr>
          <w:lang w:val="ru-RU"/>
        </w:rPr>
      </w:pPr>
      <w:r w:rsidRPr="00305989">
        <w:rPr>
          <w:lang w:val="ru-RU"/>
        </w:rPr>
        <w:t>САГЛАСИЛЕ СУ СЕ О СЛЕДЕЋЕМ:</w:t>
      </w:r>
    </w:p>
    <w:p w:rsidR="00BE390F" w:rsidRPr="00305989" w:rsidRDefault="00BE390F" w:rsidP="009A6EBB">
      <w:pPr>
        <w:pStyle w:val="BodyText"/>
        <w:rPr>
          <w:lang w:val="ru-RU"/>
        </w:rPr>
      </w:pPr>
    </w:p>
    <w:p w:rsidR="00BE390F" w:rsidRPr="00600DCF" w:rsidRDefault="00BE390F" w:rsidP="009A6EBB">
      <w:pPr>
        <w:pStyle w:val="Heading1"/>
        <w:spacing w:before="0" w:after="0"/>
        <w:rPr>
          <w:sz w:val="24"/>
          <w:lang w:val="ru-RU"/>
        </w:rPr>
      </w:pPr>
      <w:r w:rsidRPr="00600DCF">
        <w:rPr>
          <w:sz w:val="24"/>
          <w:lang w:val="ru-RU"/>
        </w:rPr>
        <w:t>Члан 1.</w:t>
      </w:r>
    </w:p>
    <w:p w:rsidR="00BE390F" w:rsidRDefault="00BE390F" w:rsidP="009A6EBB">
      <w:pPr>
        <w:pStyle w:val="Heading2"/>
        <w:spacing w:after="0"/>
        <w:rPr>
          <w:lang w:val="ru-RU"/>
        </w:rPr>
      </w:pPr>
      <w:r w:rsidRPr="00600DCF">
        <w:rPr>
          <w:lang w:val="ru-RU"/>
        </w:rPr>
        <w:t>О</w:t>
      </w:r>
      <w:r>
        <w:rPr>
          <w:lang w:val="ru-RU"/>
        </w:rPr>
        <w:t>пште одредбе</w:t>
      </w:r>
    </w:p>
    <w:p w:rsidR="00BE390F" w:rsidRPr="00600DCF" w:rsidRDefault="00BE390F" w:rsidP="009A6EBB">
      <w:pPr>
        <w:rPr>
          <w:lang w:val="ru-RU"/>
        </w:rPr>
      </w:pPr>
    </w:p>
    <w:p w:rsidR="00BE390F" w:rsidRDefault="00BE390F" w:rsidP="009A6EBB">
      <w:pPr>
        <w:numPr>
          <w:ilvl w:val="0"/>
          <w:numId w:val="5"/>
        </w:numPr>
        <w:jc w:val="both"/>
        <w:rPr>
          <w:lang w:val="ru-RU"/>
        </w:rPr>
      </w:pPr>
      <w:r w:rsidRPr="000B6029">
        <w:rPr>
          <w:lang w:val="ru-RU"/>
        </w:rPr>
        <w:t>Одредбе овог Споразума</w:t>
      </w:r>
      <w:r>
        <w:rPr>
          <w:color w:val="FF0000"/>
          <w:lang w:val="ru-RU"/>
        </w:rPr>
        <w:t xml:space="preserve"> </w:t>
      </w:r>
      <w:r>
        <w:rPr>
          <w:lang w:val="ru-RU"/>
        </w:rPr>
        <w:t>се односе</w:t>
      </w:r>
      <w:r w:rsidRPr="00305989">
        <w:rPr>
          <w:lang w:val="ru-RU"/>
        </w:rPr>
        <w:t xml:space="preserve"> на међународни комбиновани транспорт </w:t>
      </w:r>
      <w:r>
        <w:rPr>
          <w:lang w:val="ru-RU"/>
        </w:rPr>
        <w:t>робе</w:t>
      </w:r>
      <w:r w:rsidRPr="00305989">
        <w:rPr>
          <w:lang w:val="ru-RU"/>
        </w:rPr>
        <w:t xml:space="preserve"> интермодалн</w:t>
      </w:r>
      <w:r>
        <w:rPr>
          <w:lang w:val="ru-RU"/>
        </w:rPr>
        <w:t>ом</w:t>
      </w:r>
      <w:r w:rsidRPr="00305989">
        <w:rPr>
          <w:lang w:val="ru-RU"/>
        </w:rPr>
        <w:t xml:space="preserve"> </w:t>
      </w:r>
      <w:r>
        <w:rPr>
          <w:lang w:val="ru-RU"/>
        </w:rPr>
        <w:t xml:space="preserve">товарном </w:t>
      </w:r>
      <w:r w:rsidRPr="00305989">
        <w:rPr>
          <w:lang w:val="ru-RU"/>
        </w:rPr>
        <w:t>јединиц</w:t>
      </w:r>
      <w:r>
        <w:rPr>
          <w:lang w:val="ru-RU"/>
        </w:rPr>
        <w:t>ом</w:t>
      </w:r>
      <w:r w:rsidRPr="00305989">
        <w:rPr>
          <w:lang w:val="ru-RU"/>
        </w:rPr>
        <w:t xml:space="preserve"> или друмск</w:t>
      </w:r>
      <w:r w:rsidRPr="000B6029">
        <w:t>им теретним</w:t>
      </w:r>
      <w:r w:rsidRPr="000B6029">
        <w:rPr>
          <w:lang w:val="ru-RU"/>
        </w:rPr>
        <w:t xml:space="preserve"> </w:t>
      </w:r>
      <w:r>
        <w:rPr>
          <w:lang w:val="ru-RU"/>
        </w:rPr>
        <w:t>возил</w:t>
      </w:r>
      <w:r w:rsidRPr="000B6029">
        <w:rPr>
          <w:lang w:val="ru-RU"/>
        </w:rPr>
        <w:t>има</w:t>
      </w:r>
      <w:r w:rsidRPr="00305989">
        <w:rPr>
          <w:lang w:val="ru-RU"/>
        </w:rPr>
        <w:t xml:space="preserve"> коришћењем железнице, унутрашњих водних путева, </w:t>
      </w:r>
      <w:r>
        <w:rPr>
          <w:lang w:val="ru-RU"/>
        </w:rPr>
        <w:t>поморских путева</w:t>
      </w:r>
      <w:r w:rsidRPr="00305989">
        <w:rPr>
          <w:lang w:val="ru-RU"/>
        </w:rPr>
        <w:t xml:space="preserve"> и </w:t>
      </w:r>
      <w:r>
        <w:rPr>
          <w:lang w:val="ru-RU"/>
        </w:rPr>
        <w:t>друмских путева</w:t>
      </w:r>
      <w:r w:rsidRPr="00305989">
        <w:rPr>
          <w:lang w:val="ru-RU"/>
        </w:rPr>
        <w:t xml:space="preserve"> </w:t>
      </w:r>
      <w:r>
        <w:rPr>
          <w:lang w:val="ru-RU"/>
        </w:rPr>
        <w:t>изме</w:t>
      </w:r>
      <w:r>
        <w:rPr>
          <w:lang w:val="sr-Cyrl-CS"/>
        </w:rPr>
        <w:t>ђ</w:t>
      </w:r>
      <w:r>
        <w:rPr>
          <w:lang w:val="ru-RU"/>
        </w:rPr>
        <w:t>у</w:t>
      </w:r>
      <w:r>
        <w:rPr>
          <w:lang w:val="sr-Cyrl-CS"/>
        </w:rPr>
        <w:t xml:space="preserve"> </w:t>
      </w:r>
      <w:r>
        <w:rPr>
          <w:lang w:val="ru-RU"/>
        </w:rPr>
        <w:t>територија</w:t>
      </w:r>
      <w:r>
        <w:rPr>
          <w:lang w:val="sr-Cyrl-CS"/>
        </w:rPr>
        <w:t xml:space="preserve"> Уговорних </w:t>
      </w:r>
      <w:r>
        <w:rPr>
          <w:lang w:val="ru-RU"/>
        </w:rPr>
        <w:t>страна</w:t>
      </w:r>
      <w:r>
        <w:rPr>
          <w:lang w:val="sr-Cyrl-CS"/>
        </w:rPr>
        <w:t xml:space="preserve"> или </w:t>
      </w:r>
      <w:r>
        <w:rPr>
          <w:lang w:val="ru-RU"/>
        </w:rPr>
        <w:t>транзитом</w:t>
      </w:r>
      <w:r>
        <w:rPr>
          <w:lang w:val="sr-Cyrl-CS"/>
        </w:rPr>
        <w:t xml:space="preserve"> </w:t>
      </w:r>
      <w:r>
        <w:rPr>
          <w:lang w:val="ru-RU"/>
        </w:rPr>
        <w:t>преко</w:t>
      </w:r>
      <w:r>
        <w:rPr>
          <w:lang w:val="sr-Cyrl-CS"/>
        </w:rPr>
        <w:t xml:space="preserve"> </w:t>
      </w:r>
      <w:r>
        <w:rPr>
          <w:lang w:val="ru-RU"/>
        </w:rPr>
        <w:t>њихових</w:t>
      </w:r>
      <w:r>
        <w:rPr>
          <w:lang w:val="sr-Cyrl-CS"/>
        </w:rPr>
        <w:t xml:space="preserve"> </w:t>
      </w:r>
      <w:r>
        <w:rPr>
          <w:lang w:val="ru-RU"/>
        </w:rPr>
        <w:t>територија</w:t>
      </w:r>
      <w:r>
        <w:rPr>
          <w:lang w:val="sr-Cyrl-CS"/>
        </w:rPr>
        <w:t xml:space="preserve"> </w:t>
      </w:r>
      <w:r>
        <w:rPr>
          <w:lang w:val="ru-RU"/>
        </w:rPr>
        <w:t>или</w:t>
      </w:r>
      <w:r>
        <w:rPr>
          <w:lang w:val="sr-Cyrl-CS"/>
        </w:rPr>
        <w:t xml:space="preserve">  </w:t>
      </w:r>
      <w:r>
        <w:rPr>
          <w:lang w:val="ru-RU"/>
        </w:rPr>
        <w:t>територије</w:t>
      </w:r>
      <w:r>
        <w:rPr>
          <w:lang w:val="sr-Cyrl-CS"/>
        </w:rPr>
        <w:t xml:space="preserve"> </w:t>
      </w:r>
      <w:r>
        <w:rPr>
          <w:lang w:val="ru-RU"/>
        </w:rPr>
        <w:t>једне</w:t>
      </w:r>
      <w:r>
        <w:rPr>
          <w:lang w:val="sr-Cyrl-CS"/>
        </w:rPr>
        <w:t xml:space="preserve"> </w:t>
      </w:r>
      <w:r>
        <w:rPr>
          <w:lang w:val="ru-RU"/>
        </w:rPr>
        <w:t>од</w:t>
      </w:r>
      <w:r>
        <w:rPr>
          <w:lang w:val="sr-Cyrl-CS"/>
        </w:rPr>
        <w:t xml:space="preserve"> држава Уговорних </w:t>
      </w:r>
      <w:r>
        <w:rPr>
          <w:lang w:val="ru-RU"/>
        </w:rPr>
        <w:t>страна</w:t>
      </w:r>
      <w:r w:rsidRPr="00305989">
        <w:rPr>
          <w:lang w:val="ru-RU"/>
        </w:rPr>
        <w:t xml:space="preserve">, при чему се </w:t>
      </w:r>
      <w:r>
        <w:rPr>
          <w:lang w:val="ru-RU"/>
        </w:rPr>
        <w:t>почетни</w:t>
      </w:r>
      <w:r w:rsidRPr="00305989">
        <w:rPr>
          <w:lang w:val="ru-RU"/>
        </w:rPr>
        <w:t xml:space="preserve"> или </w:t>
      </w:r>
      <w:r>
        <w:rPr>
          <w:lang w:val="ru-RU"/>
        </w:rPr>
        <w:t>завршни</w:t>
      </w:r>
      <w:r w:rsidRPr="00305989">
        <w:rPr>
          <w:lang w:val="ru-RU"/>
        </w:rPr>
        <w:t xml:space="preserve"> део транспорта врши </w:t>
      </w:r>
      <w:r>
        <w:rPr>
          <w:lang w:val="ru-RU"/>
        </w:rPr>
        <w:t>друмским возилом</w:t>
      </w:r>
      <w:r w:rsidRPr="00305989">
        <w:rPr>
          <w:lang w:val="ru-RU"/>
        </w:rPr>
        <w:t xml:space="preserve"> регистрованим на територији државе једне од Уговорних страна.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5"/>
        </w:numPr>
        <w:jc w:val="both"/>
        <w:rPr>
          <w:lang w:val="ru-RU"/>
        </w:rPr>
      </w:pPr>
      <w:r w:rsidRPr="00305989">
        <w:rPr>
          <w:lang w:val="ru-RU"/>
        </w:rPr>
        <w:t xml:space="preserve">Одредбе овог </w:t>
      </w:r>
      <w:r>
        <w:rPr>
          <w:lang w:val="ru-RU"/>
        </w:rPr>
        <w:t>Споразум</w:t>
      </w:r>
      <w:r w:rsidRPr="00305989">
        <w:rPr>
          <w:lang w:val="ru-RU"/>
        </w:rPr>
        <w:t xml:space="preserve">а </w:t>
      </w:r>
      <w:r>
        <w:rPr>
          <w:lang w:val="ru-RU"/>
        </w:rPr>
        <w:t>не односе се на права и обавезе које</w:t>
      </w:r>
      <w:r w:rsidRPr="00305989">
        <w:rPr>
          <w:lang w:val="ru-RU"/>
        </w:rPr>
        <w:t xml:space="preserve"> проистичу из других међународних </w:t>
      </w:r>
      <w:r>
        <w:rPr>
          <w:lang w:val="ru-RU"/>
        </w:rPr>
        <w:t>уговора.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Pr="00305989" w:rsidRDefault="00BE390F" w:rsidP="009A6EBB">
      <w:pPr>
        <w:pStyle w:val="Heading1"/>
        <w:spacing w:before="0" w:after="0"/>
        <w:rPr>
          <w:sz w:val="24"/>
          <w:lang w:val="ru-RU"/>
        </w:rPr>
      </w:pPr>
      <w:r w:rsidRPr="00305989">
        <w:rPr>
          <w:sz w:val="24"/>
          <w:lang w:val="ru-RU"/>
        </w:rPr>
        <w:t>Члан 2.</w:t>
      </w:r>
    </w:p>
    <w:p w:rsidR="00BE390F" w:rsidRDefault="00BE390F" w:rsidP="009A6EBB">
      <w:pPr>
        <w:pStyle w:val="Heading2"/>
        <w:spacing w:after="0"/>
        <w:rPr>
          <w:lang w:val="ru-RU"/>
        </w:rPr>
      </w:pPr>
      <w:r w:rsidRPr="00305989">
        <w:rPr>
          <w:lang w:val="ru-RU"/>
        </w:rPr>
        <w:t>Термини</w:t>
      </w:r>
    </w:p>
    <w:p w:rsidR="00BE390F" w:rsidRPr="00600DCF" w:rsidRDefault="00BE390F" w:rsidP="009A6EBB">
      <w:pPr>
        <w:rPr>
          <w:lang w:val="ru-RU"/>
        </w:rPr>
      </w:pPr>
    </w:p>
    <w:p w:rsidR="00BE390F" w:rsidRDefault="00BE390F" w:rsidP="009A6EBB">
      <w:pPr>
        <w:jc w:val="both"/>
        <w:rPr>
          <w:lang w:val="ru-RU"/>
        </w:rPr>
      </w:pPr>
      <w:r>
        <w:rPr>
          <w:lang w:val="ru-RU"/>
        </w:rPr>
        <w:t xml:space="preserve">У овом Споразуму поједини </w:t>
      </w:r>
      <w:r w:rsidRPr="00305989">
        <w:rPr>
          <w:lang w:val="ru-RU"/>
        </w:rPr>
        <w:t>термини имају следећ</w:t>
      </w:r>
      <w:r>
        <w:rPr>
          <w:lang w:val="ru-RU"/>
        </w:rPr>
        <w:t>е</w:t>
      </w:r>
      <w:r w:rsidRPr="00305989">
        <w:rPr>
          <w:lang w:val="ru-RU"/>
        </w:rPr>
        <w:t xml:space="preserve"> значењ</w:t>
      </w:r>
      <w:r>
        <w:rPr>
          <w:lang w:val="ru-RU"/>
        </w:rPr>
        <w:t>е</w:t>
      </w:r>
      <w:r w:rsidRPr="00305989">
        <w:rPr>
          <w:lang w:val="ru-RU"/>
        </w:rPr>
        <w:t>: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284" w:hanging="284"/>
        <w:jc w:val="both"/>
        <w:rPr>
          <w:lang w:val="ru-RU"/>
        </w:rPr>
      </w:pPr>
      <w:r>
        <w:rPr>
          <w:lang w:val="ru-RU"/>
        </w:rPr>
        <w:t xml:space="preserve">а) </w:t>
      </w:r>
      <w:r w:rsidRPr="00305989">
        <w:rPr>
          <w:lang w:val="ru-RU"/>
        </w:rPr>
        <w:t>"Међународни комбиновани транспорт роб</w:t>
      </w:r>
      <w:r>
        <w:rPr>
          <w:lang w:val="ru-RU"/>
        </w:rPr>
        <w:t>е</w:t>
      </w:r>
      <w:r w:rsidRPr="00305989">
        <w:rPr>
          <w:lang w:val="ru-RU"/>
        </w:rPr>
        <w:t xml:space="preserve">" означава интермодални транспорт </w:t>
      </w:r>
      <w:r>
        <w:rPr>
          <w:lang w:val="sr-Cyrl-CS"/>
        </w:rPr>
        <w:t>у коме се већи део међународног транспорта обавља</w:t>
      </w:r>
      <w:r>
        <w:rPr>
          <w:lang w:val="ru-RU"/>
        </w:rPr>
        <w:t xml:space="preserve"> </w:t>
      </w:r>
      <w:r w:rsidRPr="00305989">
        <w:rPr>
          <w:lang w:val="ru-RU"/>
        </w:rPr>
        <w:t>железниц</w:t>
      </w:r>
      <w:r>
        <w:rPr>
          <w:lang w:val="ru-RU"/>
        </w:rPr>
        <w:t>ом, унутрашњим водним путевима или поморским путем, а почетни и завршни део транспорта обавља се друмским путем, који је најкраћи</w:t>
      </w:r>
      <w:r w:rsidRPr="00305989">
        <w:rPr>
          <w:lang w:val="ru-RU"/>
        </w:rPr>
        <w:t>;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284" w:hanging="284"/>
        <w:jc w:val="both"/>
        <w:rPr>
          <w:lang w:val="ru-RU"/>
        </w:rPr>
      </w:pPr>
      <w:r>
        <w:rPr>
          <w:lang w:val="ru-RU"/>
        </w:rPr>
        <w:t xml:space="preserve">б) </w:t>
      </w:r>
      <w:r w:rsidRPr="00305989">
        <w:rPr>
          <w:lang w:val="ru-RU"/>
        </w:rPr>
        <w:t>"Интермодални транспорт роб</w:t>
      </w:r>
      <w:r>
        <w:t>e</w:t>
      </w:r>
      <w:r w:rsidRPr="00305989">
        <w:rPr>
          <w:lang w:val="ru-RU"/>
        </w:rPr>
        <w:t>" означава транспорт роб</w:t>
      </w:r>
      <w:r>
        <w:rPr>
          <w:lang w:val="ru-RU"/>
        </w:rPr>
        <w:t>е</w:t>
      </w:r>
      <w:r w:rsidRPr="00305989">
        <w:rPr>
          <w:lang w:val="ru-RU"/>
        </w:rPr>
        <w:t xml:space="preserve"> у </w:t>
      </w:r>
      <w:r>
        <w:rPr>
          <w:lang w:val="ru-RU"/>
        </w:rPr>
        <w:t xml:space="preserve">једној </w:t>
      </w:r>
      <w:r w:rsidRPr="00305989">
        <w:rPr>
          <w:lang w:val="ru-RU"/>
        </w:rPr>
        <w:t xml:space="preserve">истој интермодалној </w:t>
      </w:r>
      <w:r>
        <w:rPr>
          <w:lang w:val="ru-RU"/>
        </w:rPr>
        <w:t>товарној</w:t>
      </w:r>
      <w:r w:rsidRPr="00305989">
        <w:rPr>
          <w:lang w:val="ru-RU"/>
        </w:rPr>
        <w:t xml:space="preserve"> јединици или </w:t>
      </w:r>
      <w:r>
        <w:rPr>
          <w:lang w:val="ru-RU"/>
        </w:rPr>
        <w:t xml:space="preserve">друмском </w:t>
      </w:r>
      <w:r w:rsidRPr="00305989">
        <w:rPr>
          <w:lang w:val="ru-RU"/>
        </w:rPr>
        <w:t>возилу</w:t>
      </w:r>
      <w:r>
        <w:rPr>
          <w:lang w:val="ru-RU"/>
        </w:rPr>
        <w:t xml:space="preserve"> које узастопно користе</w:t>
      </w:r>
      <w:r w:rsidRPr="00305989">
        <w:rPr>
          <w:lang w:val="ru-RU"/>
        </w:rPr>
        <w:t xml:space="preserve"> два или више </w:t>
      </w:r>
      <w:r>
        <w:rPr>
          <w:lang w:val="ru-RU"/>
        </w:rPr>
        <w:t>видова превоза, без манипулисања робом</w:t>
      </w:r>
      <w:r w:rsidRPr="00305989">
        <w:rPr>
          <w:lang w:val="ru-RU"/>
        </w:rPr>
        <w:t xml:space="preserve">, у случају промене </w:t>
      </w:r>
      <w:r>
        <w:rPr>
          <w:lang w:val="ru-RU"/>
        </w:rPr>
        <w:t>вида превоза</w:t>
      </w:r>
      <w:r w:rsidRPr="00305989">
        <w:rPr>
          <w:lang w:val="ru-RU"/>
        </w:rPr>
        <w:t>;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360" w:hanging="360"/>
        <w:jc w:val="both"/>
        <w:rPr>
          <w:lang w:val="ru-RU"/>
        </w:rPr>
      </w:pPr>
      <w:r>
        <w:rPr>
          <w:lang w:val="ru-RU"/>
        </w:rPr>
        <w:lastRenderedPageBreak/>
        <w:t xml:space="preserve">ц) </w:t>
      </w:r>
      <w:r w:rsidRPr="00305989">
        <w:rPr>
          <w:lang w:val="ru-RU"/>
        </w:rPr>
        <w:t>"</w:t>
      </w:r>
      <w:r>
        <w:rPr>
          <w:lang w:val="ru-RU"/>
        </w:rPr>
        <w:t>Д</w:t>
      </w:r>
      <w:r w:rsidRPr="00305989">
        <w:rPr>
          <w:lang w:val="ru-RU"/>
        </w:rPr>
        <w:t>румско</w:t>
      </w:r>
      <w:r>
        <w:rPr>
          <w:color w:val="FF0000"/>
          <w:lang w:val="ru-RU"/>
        </w:rPr>
        <w:t xml:space="preserve"> </w:t>
      </w:r>
      <w:r w:rsidRPr="000B6029">
        <w:rPr>
          <w:lang w:val="ru-RU"/>
        </w:rPr>
        <w:t xml:space="preserve">теретно </w:t>
      </w:r>
      <w:r>
        <w:rPr>
          <w:lang w:val="ru-RU"/>
        </w:rPr>
        <w:t>возило</w:t>
      </w:r>
      <w:r w:rsidRPr="00305989">
        <w:rPr>
          <w:lang w:val="ru-RU"/>
        </w:rPr>
        <w:t>" означава моторно возило које се користи за транспорт роб</w:t>
      </w:r>
      <w:r>
        <w:rPr>
          <w:lang w:val="ru-RU"/>
        </w:rPr>
        <w:t>е</w:t>
      </w:r>
      <w:r w:rsidRPr="00305989">
        <w:rPr>
          <w:lang w:val="ru-RU"/>
        </w:rPr>
        <w:t xml:space="preserve"> и које је регистровано на територији државе једне од Уговорних страна. </w:t>
      </w:r>
      <w:r>
        <w:rPr>
          <w:lang w:val="ru-RU"/>
        </w:rPr>
        <w:t>Д</w:t>
      </w:r>
      <w:r w:rsidRPr="00305989">
        <w:rPr>
          <w:lang w:val="ru-RU"/>
        </w:rPr>
        <w:t>румски</w:t>
      </w:r>
      <w:r>
        <w:rPr>
          <w:lang w:val="ru-RU"/>
        </w:rPr>
        <w:t xml:space="preserve">м </w:t>
      </w:r>
      <w:r w:rsidRPr="000B6029">
        <w:rPr>
          <w:lang w:val="ru-RU"/>
        </w:rPr>
        <w:t>теретним</w:t>
      </w:r>
      <w:r>
        <w:rPr>
          <w:color w:val="FF0000"/>
          <w:lang w:val="ru-RU"/>
        </w:rPr>
        <w:t xml:space="preserve"> </w:t>
      </w:r>
      <w:r>
        <w:rPr>
          <w:lang w:val="ru-RU"/>
        </w:rPr>
        <w:t>возилом</w:t>
      </w:r>
      <w:r w:rsidRPr="00305989">
        <w:rPr>
          <w:lang w:val="ru-RU"/>
        </w:rPr>
        <w:t xml:space="preserve"> се такође сматра склоп који се састоји од друмск</w:t>
      </w:r>
      <w:r>
        <w:rPr>
          <w:lang w:val="ru-RU"/>
        </w:rPr>
        <w:t>ог</w:t>
      </w:r>
      <w:r w:rsidRPr="000B6029">
        <w:rPr>
          <w:lang w:val="ru-RU"/>
        </w:rPr>
        <w:t xml:space="preserve"> теретног</w:t>
      </w:r>
      <w:r>
        <w:rPr>
          <w:color w:val="FF0000"/>
          <w:lang w:val="ru-RU"/>
        </w:rPr>
        <w:t xml:space="preserve"> </w:t>
      </w:r>
      <w:r>
        <w:rPr>
          <w:lang w:val="ru-RU"/>
        </w:rPr>
        <w:t>возила</w:t>
      </w:r>
      <w:r w:rsidRPr="00305989">
        <w:rPr>
          <w:lang w:val="ru-RU"/>
        </w:rPr>
        <w:t xml:space="preserve"> и приколице или вучног возила и полуприколица, при чему су друмско </w:t>
      </w:r>
      <w:r w:rsidRPr="000B6029">
        <w:rPr>
          <w:lang w:val="ru-RU"/>
        </w:rPr>
        <w:t>теретно</w:t>
      </w:r>
      <w:r>
        <w:rPr>
          <w:color w:val="FF0000"/>
          <w:lang w:val="ru-RU"/>
        </w:rPr>
        <w:t xml:space="preserve"> </w:t>
      </w:r>
      <w:r w:rsidRPr="00305989">
        <w:rPr>
          <w:lang w:val="ru-RU"/>
        </w:rPr>
        <w:t xml:space="preserve">возило и вучно возило регистровани на територији </w:t>
      </w:r>
      <w:r>
        <w:rPr>
          <w:lang w:val="ru-RU"/>
        </w:rPr>
        <w:t xml:space="preserve"> државе </w:t>
      </w:r>
      <w:r w:rsidRPr="00305989">
        <w:rPr>
          <w:lang w:val="ru-RU"/>
        </w:rPr>
        <w:t>једне од Уговорних страна. Приколица или полуприколица не морају да буду регистровани на територији исте државе као друмско</w:t>
      </w:r>
      <w:r w:rsidRPr="000B6029">
        <w:rPr>
          <w:lang w:val="ru-RU"/>
        </w:rPr>
        <w:t xml:space="preserve"> теретно</w:t>
      </w:r>
      <w:r>
        <w:rPr>
          <w:color w:val="FF0000"/>
          <w:lang w:val="ru-RU"/>
        </w:rPr>
        <w:t xml:space="preserve"> </w:t>
      </w:r>
      <w:r w:rsidRPr="00305989">
        <w:rPr>
          <w:lang w:val="ru-RU"/>
        </w:rPr>
        <w:t>возило или вучно возило;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360" w:hanging="360"/>
        <w:jc w:val="both"/>
        <w:rPr>
          <w:lang w:val="ru-RU"/>
        </w:rPr>
      </w:pPr>
      <w:r>
        <w:rPr>
          <w:lang w:val="ru-RU"/>
        </w:rPr>
        <w:t xml:space="preserve">д) </w:t>
      </w:r>
      <w:r w:rsidRPr="00305989">
        <w:rPr>
          <w:lang w:val="ru-RU"/>
        </w:rPr>
        <w:t>"</w:t>
      </w:r>
      <w:r w:rsidRPr="00A614AC">
        <w:rPr>
          <w:lang w:val="ru-RU"/>
        </w:rPr>
        <w:t xml:space="preserve"> </w:t>
      </w:r>
      <w:r>
        <w:rPr>
          <w:lang w:val="ru-RU"/>
        </w:rPr>
        <w:t>И</w:t>
      </w:r>
      <w:r w:rsidRPr="00305989">
        <w:rPr>
          <w:lang w:val="ru-RU"/>
        </w:rPr>
        <w:t>нтермодалн</w:t>
      </w:r>
      <w:r>
        <w:rPr>
          <w:lang w:val="ru-RU"/>
        </w:rPr>
        <w:t>а</w:t>
      </w:r>
      <w:r w:rsidRPr="00305989">
        <w:rPr>
          <w:lang w:val="ru-RU"/>
        </w:rPr>
        <w:t xml:space="preserve"> т</w:t>
      </w:r>
      <w:r>
        <w:rPr>
          <w:lang w:val="ru-RU"/>
        </w:rPr>
        <w:t>оварна ј</w:t>
      </w:r>
      <w:r w:rsidRPr="00305989">
        <w:rPr>
          <w:lang w:val="ru-RU"/>
        </w:rPr>
        <w:t xml:space="preserve">единица" означава контенер минималне дужине 20 стопа (610 цм), </w:t>
      </w:r>
      <w:r>
        <w:rPr>
          <w:lang w:val="ru-RU"/>
        </w:rPr>
        <w:t xml:space="preserve">измењиви транспортни суд, </w:t>
      </w:r>
      <w:r w:rsidRPr="00305989">
        <w:rPr>
          <w:lang w:val="ru-RU"/>
        </w:rPr>
        <w:t>приколицу или полуприколицу погодн</w:t>
      </w:r>
      <w:r>
        <w:rPr>
          <w:lang w:val="ru-RU"/>
        </w:rPr>
        <w:t>е</w:t>
      </w:r>
      <w:r w:rsidRPr="00305989">
        <w:rPr>
          <w:lang w:val="ru-RU"/>
        </w:rPr>
        <w:t xml:space="preserve"> за интермодални транспорт; 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Pr="001F5BB6" w:rsidRDefault="00BE390F" w:rsidP="009A6EBB">
      <w:pPr>
        <w:jc w:val="both"/>
        <w:rPr>
          <w:lang w:val="ru-RU"/>
        </w:rPr>
      </w:pPr>
      <w:r>
        <w:rPr>
          <w:lang w:val="ru-RU"/>
        </w:rPr>
        <w:t xml:space="preserve">е) </w:t>
      </w:r>
      <w:r w:rsidRPr="001F5BB6">
        <w:rPr>
          <w:lang w:val="ru-RU"/>
        </w:rPr>
        <w:t xml:space="preserve">"Терминал за комбиновани транспорт" означава место које је опремљено за промену   </w:t>
      </w:r>
    </w:p>
    <w:p w:rsidR="00BE390F" w:rsidRPr="001F5BB6" w:rsidRDefault="00BE390F" w:rsidP="009A6EBB">
      <w:pPr>
        <w:jc w:val="both"/>
        <w:rPr>
          <w:lang w:val="ru-RU"/>
        </w:rPr>
      </w:pPr>
      <w:r w:rsidRPr="001F5BB6">
        <w:rPr>
          <w:lang w:val="ru-RU"/>
        </w:rPr>
        <w:t xml:space="preserve">      вида транспорта или за складиштење интермодалних т</w:t>
      </w:r>
      <w:r>
        <w:rPr>
          <w:lang w:val="ru-RU"/>
        </w:rPr>
        <w:t>оварних</w:t>
      </w:r>
      <w:r w:rsidRPr="001F5BB6">
        <w:rPr>
          <w:lang w:val="ru-RU"/>
        </w:rPr>
        <w:t xml:space="preserve"> јединица;</w:t>
      </w:r>
    </w:p>
    <w:p w:rsidR="00BE390F" w:rsidRPr="00305989" w:rsidRDefault="00BE390F" w:rsidP="009A6EBB">
      <w:pPr>
        <w:ind w:left="360" w:hanging="360"/>
        <w:jc w:val="both"/>
        <w:rPr>
          <w:lang w:val="ru-RU"/>
        </w:rPr>
      </w:pPr>
    </w:p>
    <w:p w:rsidR="00BE390F" w:rsidRPr="00FE7516" w:rsidRDefault="00BE390F" w:rsidP="009A6EBB">
      <w:pPr>
        <w:ind w:left="360" w:hanging="360"/>
        <w:jc w:val="both"/>
        <w:rPr>
          <w:lang w:val="ru-RU"/>
        </w:rPr>
      </w:pPr>
      <w:r>
        <w:rPr>
          <w:lang w:val="ru-RU"/>
        </w:rPr>
        <w:t xml:space="preserve">ф) </w:t>
      </w:r>
      <w:r w:rsidRPr="00305989">
        <w:rPr>
          <w:lang w:val="ru-RU"/>
        </w:rPr>
        <w:t xml:space="preserve">"Транспорт од/до терминала за комбиновани транспорт" означава </w:t>
      </w:r>
      <w:r>
        <w:rPr>
          <w:lang w:val="ru-RU"/>
        </w:rPr>
        <w:t xml:space="preserve">део превозног пута </w:t>
      </w:r>
      <w:r w:rsidRPr="00305989">
        <w:rPr>
          <w:lang w:val="ru-RU"/>
        </w:rPr>
        <w:t>интермодалн</w:t>
      </w:r>
      <w:r>
        <w:rPr>
          <w:lang w:val="ru-RU"/>
        </w:rPr>
        <w:t>е</w:t>
      </w:r>
      <w:r w:rsidRPr="00305989">
        <w:rPr>
          <w:lang w:val="ru-RU"/>
        </w:rPr>
        <w:t xml:space="preserve"> транспорт</w:t>
      </w:r>
      <w:r>
        <w:rPr>
          <w:lang w:val="ru-RU"/>
        </w:rPr>
        <w:t>не</w:t>
      </w:r>
      <w:r w:rsidRPr="00305989">
        <w:rPr>
          <w:lang w:val="ru-RU"/>
        </w:rPr>
        <w:t xml:space="preserve"> јединице друмским </w:t>
      </w:r>
      <w:r>
        <w:rPr>
          <w:lang w:val="ru-RU"/>
        </w:rPr>
        <w:t>возилом</w:t>
      </w:r>
      <w:r w:rsidRPr="00305989">
        <w:rPr>
          <w:lang w:val="ru-RU"/>
        </w:rPr>
        <w:t xml:space="preserve"> </w:t>
      </w:r>
      <w:r>
        <w:rPr>
          <w:lang w:val="ru-RU"/>
        </w:rPr>
        <w:t>од граничног прелаза или места утовара или истовара до најближег терминала за комбиновани транспорт.</w:t>
      </w:r>
    </w:p>
    <w:p w:rsidR="00BE390F" w:rsidRPr="00FE7516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360" w:hanging="360"/>
        <w:jc w:val="both"/>
        <w:rPr>
          <w:lang w:val="ru-RU"/>
        </w:rPr>
      </w:pPr>
      <w:r>
        <w:rPr>
          <w:lang w:val="ru-RU"/>
        </w:rPr>
        <w:t xml:space="preserve">г) </w:t>
      </w:r>
      <w:r w:rsidRPr="00305989">
        <w:rPr>
          <w:lang w:val="ru-RU"/>
        </w:rPr>
        <w:t>"Комбиновани транспорт са пратњом" означава транспорт друмск</w:t>
      </w:r>
      <w:r>
        <w:rPr>
          <w:lang w:val="ru-RU"/>
        </w:rPr>
        <w:t>ог</w:t>
      </w:r>
      <w:r w:rsidRPr="000B6029">
        <w:rPr>
          <w:lang w:val="ru-RU"/>
        </w:rPr>
        <w:t xml:space="preserve"> теретног</w:t>
      </w:r>
      <w:r>
        <w:rPr>
          <w:color w:val="FF0000"/>
          <w:lang w:val="ru-RU"/>
        </w:rPr>
        <w:t xml:space="preserve"> </w:t>
      </w:r>
      <w:r w:rsidRPr="00305989">
        <w:rPr>
          <w:lang w:val="ru-RU"/>
        </w:rPr>
        <w:t>возила</w:t>
      </w:r>
      <w:r>
        <w:rPr>
          <w:lang w:val="ru-RU"/>
        </w:rPr>
        <w:t xml:space="preserve"> другим видом превоза,</w:t>
      </w:r>
      <w:r w:rsidRPr="00305989">
        <w:rPr>
          <w:lang w:val="ru-RU"/>
        </w:rPr>
        <w:t xml:space="preserve"> на пример железницом (</w:t>
      </w:r>
      <w:r>
        <w:rPr>
          <w:lang w:val="ru-RU"/>
        </w:rPr>
        <w:t>RoLa</w:t>
      </w:r>
      <w:r w:rsidRPr="00305989">
        <w:rPr>
          <w:lang w:val="ru-RU"/>
        </w:rPr>
        <w:t>), или бродом (</w:t>
      </w:r>
      <w:r>
        <w:rPr>
          <w:lang w:val="ru-RU"/>
        </w:rPr>
        <w:t>RoRo</w:t>
      </w:r>
      <w:r w:rsidRPr="00305989">
        <w:rPr>
          <w:lang w:val="ru-RU"/>
        </w:rPr>
        <w:t>)</w:t>
      </w:r>
      <w:r>
        <w:rPr>
          <w:lang w:val="ru-RU"/>
        </w:rPr>
        <w:t xml:space="preserve"> са пратњом возача</w:t>
      </w:r>
      <w:r w:rsidRPr="00305989">
        <w:rPr>
          <w:lang w:val="ru-RU"/>
        </w:rPr>
        <w:t xml:space="preserve">; 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360" w:hanging="360"/>
        <w:jc w:val="both"/>
        <w:rPr>
          <w:lang w:val="ru-RU"/>
        </w:rPr>
      </w:pPr>
      <w:r>
        <w:rPr>
          <w:lang w:val="ru-RU"/>
        </w:rPr>
        <w:t xml:space="preserve">х) </w:t>
      </w:r>
      <w:r w:rsidRPr="00305989">
        <w:rPr>
          <w:lang w:val="ru-RU"/>
        </w:rPr>
        <w:t>"Комбиновани транспорт без пратње" означава транспорт друмск</w:t>
      </w:r>
      <w:r>
        <w:rPr>
          <w:lang w:val="ru-RU"/>
        </w:rPr>
        <w:t>ог</w:t>
      </w:r>
      <w:r w:rsidRPr="000B6029">
        <w:rPr>
          <w:lang w:val="ru-RU"/>
        </w:rPr>
        <w:t xml:space="preserve"> теретног</w:t>
      </w:r>
      <w:r>
        <w:rPr>
          <w:lang w:val="ru-RU"/>
        </w:rPr>
        <w:t xml:space="preserve"> возила</w:t>
      </w:r>
      <w:r w:rsidRPr="00305989">
        <w:rPr>
          <w:lang w:val="ru-RU"/>
        </w:rPr>
        <w:t xml:space="preserve"> или </w:t>
      </w:r>
      <w:r>
        <w:rPr>
          <w:lang w:val="ru-RU"/>
        </w:rPr>
        <w:t xml:space="preserve">товарне </w:t>
      </w:r>
      <w:r w:rsidRPr="00305989">
        <w:rPr>
          <w:lang w:val="ru-RU"/>
        </w:rPr>
        <w:t xml:space="preserve">јединице за интермодални транспорт </w:t>
      </w:r>
      <w:r>
        <w:rPr>
          <w:lang w:val="ru-RU"/>
        </w:rPr>
        <w:t>другим видом превоза, без пратње возача</w:t>
      </w:r>
      <w:r w:rsidRPr="00305989">
        <w:rPr>
          <w:lang w:val="ru-RU"/>
        </w:rPr>
        <w:t>;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360" w:hanging="360"/>
        <w:jc w:val="both"/>
        <w:rPr>
          <w:lang w:val="ru-RU"/>
        </w:rPr>
      </w:pPr>
      <w:r>
        <w:rPr>
          <w:lang w:val="ru-RU"/>
        </w:rPr>
        <w:t xml:space="preserve">и) </w:t>
      </w:r>
      <w:r w:rsidRPr="00305989">
        <w:rPr>
          <w:lang w:val="ru-RU"/>
        </w:rPr>
        <w:t xml:space="preserve">"Територија државе Уговорне стране" означава </w:t>
      </w:r>
      <w:r>
        <w:rPr>
          <w:lang w:val="ru-RU"/>
        </w:rPr>
        <w:t xml:space="preserve">територију Републике Србије и </w:t>
      </w:r>
      <w:r w:rsidRPr="00305989">
        <w:rPr>
          <w:lang w:val="ru-RU"/>
        </w:rPr>
        <w:t xml:space="preserve">територију </w:t>
      </w:r>
      <w:r>
        <w:rPr>
          <w:lang w:val="ru-RU"/>
        </w:rPr>
        <w:t>Р</w:t>
      </w:r>
      <w:r w:rsidRPr="00305989">
        <w:rPr>
          <w:lang w:val="ru-RU"/>
        </w:rPr>
        <w:t>епублике Словачке, сваке одвојено;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360" w:hanging="360"/>
        <w:jc w:val="both"/>
        <w:rPr>
          <w:lang w:val="ru-RU"/>
        </w:rPr>
      </w:pPr>
      <w:r>
        <w:rPr>
          <w:lang w:val="ru-RU"/>
        </w:rPr>
        <w:t xml:space="preserve">ј) </w:t>
      </w:r>
      <w:r w:rsidRPr="00305989">
        <w:rPr>
          <w:lang w:val="ru-RU"/>
        </w:rPr>
        <w:t xml:space="preserve">"Мешовита комисија" означава Мешовиту комисију за </w:t>
      </w:r>
      <w:r>
        <w:rPr>
          <w:lang w:val="ru-RU"/>
        </w:rPr>
        <w:t>м</w:t>
      </w:r>
      <w:r w:rsidRPr="00305989">
        <w:rPr>
          <w:lang w:val="ru-RU"/>
        </w:rPr>
        <w:t>еђународни комбиновани транспорт, која се установљава у складу са чланом 1</w:t>
      </w:r>
      <w:r>
        <w:rPr>
          <w:lang w:val="ru-RU"/>
        </w:rPr>
        <w:t>0</w:t>
      </w:r>
      <w:r w:rsidRPr="001F5BB6">
        <w:rPr>
          <w:lang w:val="ru-RU"/>
        </w:rPr>
        <w:t>.</w:t>
      </w:r>
      <w:r w:rsidRPr="00305989">
        <w:rPr>
          <w:lang w:val="ru-RU"/>
        </w:rPr>
        <w:t xml:space="preserve"> овог </w:t>
      </w:r>
      <w:r>
        <w:rPr>
          <w:lang w:val="ru-RU"/>
        </w:rPr>
        <w:t>Споразум</w:t>
      </w:r>
      <w:r w:rsidRPr="00305989">
        <w:rPr>
          <w:lang w:val="ru-RU"/>
        </w:rPr>
        <w:t>а;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360" w:hanging="360"/>
        <w:jc w:val="both"/>
        <w:rPr>
          <w:lang w:val="ru-RU"/>
        </w:rPr>
      </w:pPr>
      <w:r>
        <w:rPr>
          <w:lang w:val="ru-RU"/>
        </w:rPr>
        <w:t xml:space="preserve">к) </w:t>
      </w:r>
      <w:r w:rsidRPr="00305989">
        <w:rPr>
          <w:lang w:val="ru-RU"/>
        </w:rPr>
        <w:t>"</w:t>
      </w:r>
      <w:r>
        <w:rPr>
          <w:lang w:val="en-GB"/>
        </w:rPr>
        <w:t>RoLa</w:t>
      </w:r>
      <w:r w:rsidRPr="00305989">
        <w:rPr>
          <w:lang w:val="ru-RU"/>
        </w:rPr>
        <w:t xml:space="preserve">" означава транспорт </w:t>
      </w:r>
      <w:r>
        <w:rPr>
          <w:lang w:val="ru-RU"/>
        </w:rPr>
        <w:t>друмског возила на специјализованим нископодним железничким теретним колима</w:t>
      </w:r>
      <w:r w:rsidRPr="00305989">
        <w:rPr>
          <w:lang w:val="ru-RU"/>
        </w:rPr>
        <w:t>;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ind w:left="360" w:hanging="360"/>
        <w:jc w:val="both"/>
        <w:rPr>
          <w:lang w:val="ru-RU"/>
        </w:rPr>
      </w:pPr>
      <w:r>
        <w:rPr>
          <w:lang w:val="ru-RU"/>
        </w:rPr>
        <w:t xml:space="preserve">л) </w:t>
      </w:r>
      <w:r w:rsidRPr="00305989">
        <w:rPr>
          <w:lang w:val="ru-RU"/>
        </w:rPr>
        <w:t>"</w:t>
      </w:r>
      <w:r>
        <w:rPr>
          <w:lang w:val="en-GB"/>
        </w:rPr>
        <w:t>RoRo</w:t>
      </w:r>
      <w:r w:rsidRPr="00305989">
        <w:rPr>
          <w:lang w:val="ru-RU"/>
        </w:rPr>
        <w:t xml:space="preserve">" означава </w:t>
      </w:r>
      <w:r>
        <w:rPr>
          <w:lang w:val="ru-RU"/>
        </w:rPr>
        <w:t>транспорт друмског возила, железничких теретних кола или интермодалне товарне јединице бродом</w:t>
      </w:r>
      <w:r w:rsidRPr="00305989">
        <w:rPr>
          <w:lang w:val="ru-RU"/>
        </w:rPr>
        <w:t>;</w:t>
      </w:r>
    </w:p>
    <w:p w:rsidR="00BE390F" w:rsidRDefault="00BE390F" w:rsidP="009A6EBB">
      <w:pPr>
        <w:pStyle w:val="Heading2"/>
        <w:spacing w:after="0"/>
        <w:jc w:val="left"/>
        <w:rPr>
          <w:lang w:val="ru-RU"/>
        </w:rPr>
      </w:pPr>
    </w:p>
    <w:p w:rsidR="00BE390F" w:rsidRDefault="00BE390F" w:rsidP="009A6EBB">
      <w:pPr>
        <w:pStyle w:val="Heading2"/>
        <w:spacing w:after="0"/>
        <w:rPr>
          <w:lang w:val="ru-RU"/>
        </w:rPr>
      </w:pPr>
    </w:p>
    <w:p w:rsidR="00BE390F" w:rsidRPr="00305989" w:rsidRDefault="00BE390F" w:rsidP="009A6EBB">
      <w:pPr>
        <w:pStyle w:val="Heading2"/>
        <w:spacing w:after="0"/>
        <w:rPr>
          <w:lang w:val="ru-RU"/>
        </w:rPr>
      </w:pPr>
      <w:r w:rsidRPr="00305989">
        <w:rPr>
          <w:lang w:val="ru-RU"/>
        </w:rPr>
        <w:t>Члан 3.</w:t>
      </w:r>
    </w:p>
    <w:p w:rsidR="00BE390F" w:rsidRDefault="00BE390F" w:rsidP="009A6EBB">
      <w:pPr>
        <w:jc w:val="center"/>
        <w:rPr>
          <w:b/>
          <w:lang w:val="ru-RU"/>
        </w:rPr>
      </w:pPr>
      <w:r w:rsidRPr="00305989">
        <w:rPr>
          <w:b/>
          <w:lang w:val="ru-RU"/>
        </w:rPr>
        <w:t>НАДЛЕЖНА ТЕЛА</w:t>
      </w:r>
    </w:p>
    <w:p w:rsidR="00BE390F" w:rsidRPr="00305989" w:rsidRDefault="00BE390F" w:rsidP="009A6EBB">
      <w:pPr>
        <w:jc w:val="center"/>
        <w:rPr>
          <w:b/>
          <w:lang w:val="ru-RU"/>
        </w:rPr>
      </w:pPr>
    </w:p>
    <w:p w:rsidR="00BE390F" w:rsidRPr="001F5BB6" w:rsidRDefault="00BE390F" w:rsidP="009A6EBB">
      <w:pPr>
        <w:ind w:firstLine="567"/>
        <w:jc w:val="both"/>
        <w:rPr>
          <w:lang w:val="ru-RU"/>
        </w:rPr>
      </w:pPr>
      <w:r w:rsidRPr="007C5028">
        <w:rPr>
          <w:lang w:val="ru-RU"/>
        </w:rPr>
        <w:t>Надлежна тела одговорна за спровођење овог Споразума су:</w:t>
      </w:r>
    </w:p>
    <w:p w:rsidR="00BE390F" w:rsidRPr="001F5BB6" w:rsidRDefault="00BE390F" w:rsidP="009A6EBB">
      <w:pPr>
        <w:jc w:val="both"/>
        <w:rPr>
          <w:lang w:val="ru-RU"/>
        </w:rPr>
      </w:pPr>
    </w:p>
    <w:p w:rsidR="00BE390F" w:rsidRPr="00210A32" w:rsidRDefault="00BE390F" w:rsidP="009A6EBB">
      <w:pPr>
        <w:numPr>
          <w:ilvl w:val="0"/>
          <w:numId w:val="7"/>
        </w:numPr>
        <w:tabs>
          <w:tab w:val="num" w:pos="708"/>
        </w:tabs>
        <w:ind w:left="924" w:hanging="357"/>
        <w:jc w:val="both"/>
        <w:rPr>
          <w:lang w:val="nb-NO"/>
        </w:rPr>
      </w:pPr>
      <w:r w:rsidRPr="007C5028">
        <w:rPr>
          <w:lang w:val="nb-NO"/>
        </w:rPr>
        <w:t xml:space="preserve">за </w:t>
      </w:r>
      <w:r>
        <w:t xml:space="preserve"> </w:t>
      </w:r>
      <w:r>
        <w:rPr>
          <w:lang w:val="sr-Cyrl-CS"/>
        </w:rPr>
        <w:t xml:space="preserve">Републику </w:t>
      </w:r>
      <w:r>
        <w:rPr>
          <w:lang w:val="nb-NO"/>
        </w:rPr>
        <w:t>Србиј</w:t>
      </w:r>
      <w:r>
        <w:t>у</w:t>
      </w:r>
      <w:r w:rsidRPr="007C5028">
        <w:rPr>
          <w:lang w:val="nb-NO"/>
        </w:rPr>
        <w:t>:</w:t>
      </w:r>
    </w:p>
    <w:p w:rsidR="00BE390F" w:rsidRDefault="00BE390F" w:rsidP="00210A32">
      <w:pPr>
        <w:jc w:val="both"/>
        <w:rPr>
          <w:lang w:val="sr-Cyrl-CS"/>
        </w:rPr>
      </w:pPr>
    </w:p>
    <w:p w:rsidR="00BE390F" w:rsidRPr="007C5028" w:rsidRDefault="00BE390F" w:rsidP="00210A32">
      <w:pPr>
        <w:jc w:val="both"/>
        <w:rPr>
          <w:lang w:val="nb-NO"/>
        </w:rPr>
      </w:pPr>
    </w:p>
    <w:p w:rsidR="00BE390F" w:rsidRPr="007C5028" w:rsidRDefault="00BE390F" w:rsidP="009A6EBB">
      <w:pPr>
        <w:numPr>
          <w:ilvl w:val="1"/>
          <w:numId w:val="7"/>
        </w:numPr>
        <w:jc w:val="both"/>
        <w:rPr>
          <w:lang w:val="sr-Cyrl-CS"/>
        </w:rPr>
      </w:pPr>
      <w:r w:rsidRPr="000C5CF3">
        <w:rPr>
          <w:lang w:val="ru-RU"/>
        </w:rPr>
        <w:lastRenderedPageBreak/>
        <w:t>Министарств</w:t>
      </w:r>
      <w:r>
        <w:rPr>
          <w:lang w:val="ru-RU"/>
        </w:rPr>
        <w:t>о грађевинарства, саобраћаја и инфраструктуре Републике Србије.</w:t>
      </w:r>
    </w:p>
    <w:p w:rsidR="00BE390F" w:rsidRPr="000C5CF3" w:rsidRDefault="00BE390F" w:rsidP="009A6EBB">
      <w:pPr>
        <w:ind w:firstLine="567"/>
        <w:jc w:val="both"/>
        <w:rPr>
          <w:lang w:val="sr-Cyrl-CS"/>
        </w:rPr>
      </w:pPr>
    </w:p>
    <w:p w:rsidR="00BE390F" w:rsidRPr="007C5028" w:rsidRDefault="00BE390F" w:rsidP="009A6EBB">
      <w:pPr>
        <w:numPr>
          <w:ilvl w:val="0"/>
          <w:numId w:val="7"/>
        </w:numPr>
        <w:jc w:val="both"/>
        <w:rPr>
          <w:lang w:val="en-GB"/>
        </w:rPr>
      </w:pPr>
      <w:r w:rsidRPr="007C5028">
        <w:rPr>
          <w:lang w:val="en-GB"/>
        </w:rPr>
        <w:t>за Слов</w:t>
      </w:r>
      <w:r>
        <w:rPr>
          <w:lang w:val="sr-Cyrl-CS"/>
        </w:rPr>
        <w:t>а</w:t>
      </w:r>
      <w:r w:rsidRPr="007C5028">
        <w:rPr>
          <w:lang w:val="en-GB"/>
        </w:rPr>
        <w:t xml:space="preserve">чку </w:t>
      </w:r>
      <w:r w:rsidRPr="000B6029">
        <w:t>Републику</w:t>
      </w:r>
      <w:r w:rsidRPr="007C5028">
        <w:rPr>
          <w:lang w:val="en-GB"/>
        </w:rPr>
        <w:t>:</w:t>
      </w:r>
    </w:p>
    <w:p w:rsidR="00BE390F" w:rsidRPr="007C5028" w:rsidRDefault="00BE390F" w:rsidP="009A6EBB">
      <w:pPr>
        <w:numPr>
          <w:ilvl w:val="1"/>
          <w:numId w:val="7"/>
        </w:numPr>
        <w:jc w:val="both"/>
        <w:rPr>
          <w:lang w:val="ru-RU"/>
        </w:rPr>
      </w:pPr>
      <w:r w:rsidRPr="007C5028">
        <w:rPr>
          <w:lang w:val="ru-RU"/>
        </w:rPr>
        <w:t xml:space="preserve">Министарство </w:t>
      </w:r>
      <w:r>
        <w:rPr>
          <w:lang w:val="ru-RU"/>
        </w:rPr>
        <w:t>саобраћаја</w:t>
      </w:r>
      <w:r w:rsidRPr="007C5028">
        <w:rPr>
          <w:lang w:val="ru-RU"/>
        </w:rPr>
        <w:t xml:space="preserve">, </w:t>
      </w:r>
      <w:r>
        <w:rPr>
          <w:lang w:val="ru-RU"/>
        </w:rPr>
        <w:t>грађевинарства</w:t>
      </w:r>
      <w:r w:rsidRPr="007C5028">
        <w:rPr>
          <w:lang w:val="ru-RU"/>
        </w:rPr>
        <w:t xml:space="preserve"> и </w:t>
      </w:r>
      <w:r>
        <w:rPr>
          <w:lang w:val="ru-RU"/>
        </w:rPr>
        <w:t>регионалног развоја</w:t>
      </w:r>
      <w:r w:rsidRPr="007C5028">
        <w:rPr>
          <w:lang w:val="ru-RU"/>
        </w:rPr>
        <w:t xml:space="preserve"> </w:t>
      </w:r>
      <w:r w:rsidRPr="00341BD8">
        <w:rPr>
          <w:lang w:val="ru-RU"/>
        </w:rPr>
        <w:t xml:space="preserve">Словачке </w:t>
      </w:r>
      <w:r w:rsidRPr="007C5028">
        <w:rPr>
          <w:lang w:val="ru-RU"/>
        </w:rPr>
        <w:t>Републике</w:t>
      </w:r>
      <w:r w:rsidRPr="001F5BB6">
        <w:rPr>
          <w:lang w:val="ru-RU"/>
        </w:rPr>
        <w:t>.</w:t>
      </w:r>
    </w:p>
    <w:p w:rsidR="00BE390F" w:rsidRPr="00305989" w:rsidRDefault="00BE390F" w:rsidP="009A6EBB">
      <w:pPr>
        <w:ind w:left="924"/>
        <w:jc w:val="both"/>
        <w:rPr>
          <w:lang w:val="ru-RU"/>
        </w:rPr>
      </w:pPr>
    </w:p>
    <w:p w:rsidR="00BE390F" w:rsidRDefault="00BE390F" w:rsidP="009A6EBB">
      <w:pPr>
        <w:jc w:val="both"/>
        <w:rPr>
          <w:lang w:val="sr-Cyrl-CS"/>
        </w:rPr>
      </w:pPr>
      <w:r>
        <w:rPr>
          <w:lang w:val="nb-NO"/>
        </w:rPr>
        <w:t>Уговорне</w:t>
      </w:r>
      <w:r w:rsidRPr="004E11FD">
        <w:rPr>
          <w:lang w:val="nb-NO"/>
        </w:rPr>
        <w:t xml:space="preserve"> </w:t>
      </w:r>
      <w:r>
        <w:rPr>
          <w:lang w:val="nb-NO"/>
        </w:rPr>
        <w:t>стране</w:t>
      </w:r>
      <w:r w:rsidRPr="004E11FD">
        <w:rPr>
          <w:lang w:val="nb-NO"/>
        </w:rPr>
        <w:t xml:space="preserve"> </w:t>
      </w:r>
      <w:r>
        <w:rPr>
          <w:lang w:val="nb-NO"/>
        </w:rPr>
        <w:t>морају</w:t>
      </w:r>
      <w:r w:rsidRPr="004E11FD">
        <w:rPr>
          <w:lang w:val="nb-NO"/>
        </w:rPr>
        <w:t xml:space="preserve"> </w:t>
      </w:r>
      <w:r>
        <w:rPr>
          <w:lang w:val="nb-NO"/>
        </w:rPr>
        <w:t>једна</w:t>
      </w:r>
      <w:r w:rsidRPr="004E11FD">
        <w:rPr>
          <w:lang w:val="nb-NO"/>
        </w:rPr>
        <w:t xml:space="preserve"> </w:t>
      </w:r>
      <w:r>
        <w:rPr>
          <w:lang w:val="nb-NO"/>
        </w:rPr>
        <w:t>другу</w:t>
      </w:r>
      <w:r w:rsidRPr="004E11FD">
        <w:rPr>
          <w:lang w:val="nb-NO"/>
        </w:rPr>
        <w:t xml:space="preserve"> </w:t>
      </w:r>
      <w:r>
        <w:rPr>
          <w:lang w:val="nb-NO"/>
        </w:rPr>
        <w:t>обавестити</w:t>
      </w:r>
      <w:r w:rsidRPr="004E11FD">
        <w:rPr>
          <w:lang w:val="nb-NO"/>
        </w:rPr>
        <w:t xml:space="preserve"> </w:t>
      </w:r>
      <w:r>
        <w:rPr>
          <w:lang w:val="nb-NO"/>
        </w:rPr>
        <w:t>о</w:t>
      </w:r>
      <w:r w:rsidRPr="004E11FD">
        <w:rPr>
          <w:lang w:val="nb-NO"/>
        </w:rPr>
        <w:t xml:space="preserve"> </w:t>
      </w:r>
      <w:r>
        <w:rPr>
          <w:lang w:val="nb-NO"/>
        </w:rPr>
        <w:t>свим</w:t>
      </w:r>
      <w:r w:rsidRPr="004E11FD">
        <w:rPr>
          <w:lang w:val="nb-NO"/>
        </w:rPr>
        <w:t xml:space="preserve"> </w:t>
      </w:r>
      <w:r>
        <w:rPr>
          <w:lang w:val="nb-NO"/>
        </w:rPr>
        <w:t>променама</w:t>
      </w:r>
      <w:r w:rsidRPr="004E11FD">
        <w:rPr>
          <w:lang w:val="nb-NO"/>
        </w:rPr>
        <w:t xml:space="preserve"> </w:t>
      </w:r>
      <w:r>
        <w:t>унутар</w:t>
      </w:r>
      <w:r w:rsidRPr="004E11FD">
        <w:rPr>
          <w:lang w:val="nb-NO"/>
        </w:rPr>
        <w:t xml:space="preserve"> </w:t>
      </w:r>
      <w:r>
        <w:rPr>
          <w:lang w:val="nb-NO"/>
        </w:rPr>
        <w:t>надлежн</w:t>
      </w:r>
      <w:r>
        <w:t>их</w:t>
      </w:r>
      <w:r w:rsidRPr="004E11FD">
        <w:rPr>
          <w:lang w:val="nb-NO"/>
        </w:rPr>
        <w:t xml:space="preserve"> </w:t>
      </w:r>
      <w:r>
        <w:rPr>
          <w:lang w:val="nb-NO"/>
        </w:rPr>
        <w:t>тел</w:t>
      </w:r>
      <w:r>
        <w:t>а</w:t>
      </w:r>
      <w:r w:rsidRPr="004E11FD">
        <w:rPr>
          <w:lang w:val="nb-NO"/>
        </w:rPr>
        <w:t>.</w:t>
      </w:r>
    </w:p>
    <w:p w:rsidR="00BE390F" w:rsidRDefault="00BE390F" w:rsidP="009A6EBB">
      <w:pPr>
        <w:jc w:val="both"/>
        <w:rPr>
          <w:lang w:val="sr-Cyrl-CS"/>
        </w:rPr>
      </w:pPr>
    </w:p>
    <w:p w:rsidR="00BE390F" w:rsidRPr="000C5CF3" w:rsidRDefault="00BE390F" w:rsidP="009A6EBB">
      <w:pPr>
        <w:jc w:val="both"/>
        <w:rPr>
          <w:lang w:val="sr-Cyrl-CS"/>
        </w:rPr>
      </w:pPr>
    </w:p>
    <w:p w:rsidR="00BE390F" w:rsidRPr="000E37F1" w:rsidRDefault="00BE390F" w:rsidP="009A6EBB">
      <w:pPr>
        <w:pStyle w:val="Heading2"/>
        <w:spacing w:after="0"/>
        <w:rPr>
          <w:lang w:val="nb-NO"/>
        </w:rPr>
      </w:pPr>
      <w:r>
        <w:rPr>
          <w:lang w:val="nb-NO"/>
        </w:rPr>
        <w:t>Члан</w:t>
      </w:r>
      <w:r w:rsidRPr="000E37F1">
        <w:rPr>
          <w:lang w:val="nb-NO"/>
        </w:rPr>
        <w:t xml:space="preserve"> 4</w:t>
      </w:r>
      <w:r>
        <w:rPr>
          <w:lang w:val="nb-NO"/>
        </w:rPr>
        <w:t>.</w:t>
      </w:r>
    </w:p>
    <w:p w:rsidR="00BE390F" w:rsidRDefault="00BE390F" w:rsidP="009A6EBB">
      <w:pPr>
        <w:pStyle w:val="Heading2"/>
        <w:spacing w:after="0"/>
        <w:rPr>
          <w:lang w:val="sr-Cyrl-CS"/>
        </w:rPr>
      </w:pPr>
      <w:r>
        <w:rPr>
          <w:lang w:val="nb-NO"/>
        </w:rPr>
        <w:t>Комбиновани</w:t>
      </w:r>
      <w:r w:rsidRPr="000E37F1">
        <w:rPr>
          <w:lang w:val="nb-NO"/>
        </w:rPr>
        <w:t xml:space="preserve"> </w:t>
      </w:r>
      <w:r>
        <w:rPr>
          <w:lang w:val="nb-NO"/>
        </w:rPr>
        <w:t>транспорт</w:t>
      </w:r>
      <w:r w:rsidRPr="000E37F1">
        <w:rPr>
          <w:lang w:val="nb-NO"/>
        </w:rPr>
        <w:t xml:space="preserve"> </w:t>
      </w:r>
      <w:r>
        <w:rPr>
          <w:lang w:val="nb-NO"/>
        </w:rPr>
        <w:t>са пратњом</w:t>
      </w:r>
    </w:p>
    <w:p w:rsidR="00BE390F" w:rsidRPr="00600DCF" w:rsidRDefault="00BE390F" w:rsidP="009A6EBB">
      <w:pPr>
        <w:rPr>
          <w:lang w:val="sr-Cyrl-CS"/>
        </w:rPr>
      </w:pPr>
    </w:p>
    <w:p w:rsidR="00BE390F" w:rsidRDefault="00BE390F" w:rsidP="009A6EBB">
      <w:pPr>
        <w:numPr>
          <w:ilvl w:val="0"/>
          <w:numId w:val="6"/>
        </w:numPr>
        <w:jc w:val="both"/>
        <w:rPr>
          <w:lang w:val="nb-NO"/>
        </w:rPr>
      </w:pPr>
      <w:r>
        <w:rPr>
          <w:lang w:val="sr-Cyrl-CS"/>
        </w:rPr>
        <w:t>Д</w:t>
      </w:r>
      <w:r>
        <w:rPr>
          <w:lang w:val="nb-NO"/>
        </w:rPr>
        <w:t>румск</w:t>
      </w:r>
      <w:r>
        <w:rPr>
          <w:lang w:val="sr-Cyrl-CS"/>
        </w:rPr>
        <w:t xml:space="preserve">а </w:t>
      </w:r>
      <w:r w:rsidRPr="000B6029">
        <w:rPr>
          <w:lang w:val="sr-Cyrl-CS"/>
        </w:rPr>
        <w:t>теретна</w:t>
      </w:r>
      <w:r>
        <w:rPr>
          <w:color w:val="FF0000"/>
          <w:lang w:val="sr-Cyrl-CS"/>
        </w:rPr>
        <w:t xml:space="preserve"> </w:t>
      </w:r>
      <w:r>
        <w:rPr>
          <w:lang w:val="sr-Cyrl-CS"/>
        </w:rPr>
        <w:t>возила</w:t>
      </w:r>
      <w:r w:rsidRPr="004E11FD">
        <w:rPr>
          <w:lang w:val="nb-NO"/>
        </w:rPr>
        <w:t xml:space="preserve"> </w:t>
      </w:r>
      <w:r>
        <w:rPr>
          <w:lang w:val="sr-Cyrl-CS"/>
        </w:rPr>
        <w:t xml:space="preserve">за превоз робе, </w:t>
      </w:r>
      <w:r>
        <w:rPr>
          <w:lang w:val="nb-NO"/>
        </w:rPr>
        <w:t>регистрован</w:t>
      </w:r>
      <w:r>
        <w:rPr>
          <w:lang w:val="sr-Cyrl-CS"/>
        </w:rPr>
        <w:t>а</w:t>
      </w:r>
      <w:r w:rsidRPr="004E11FD">
        <w:rPr>
          <w:lang w:val="nb-NO"/>
        </w:rPr>
        <w:t xml:space="preserve"> </w:t>
      </w:r>
      <w:r>
        <w:rPr>
          <w:lang w:val="nb-NO"/>
        </w:rPr>
        <w:t>на</w:t>
      </w:r>
      <w:r w:rsidRPr="004E11FD">
        <w:rPr>
          <w:lang w:val="nb-NO"/>
        </w:rPr>
        <w:t xml:space="preserve"> </w:t>
      </w:r>
      <w:r>
        <w:rPr>
          <w:lang w:val="nb-NO"/>
        </w:rPr>
        <w:t>територији</w:t>
      </w:r>
      <w:r w:rsidRPr="000B6029">
        <w:rPr>
          <w:lang w:val="nb-NO"/>
        </w:rPr>
        <w:t xml:space="preserve"> </w:t>
      </w:r>
      <w:r w:rsidRPr="000B6029">
        <w:t>државе</w:t>
      </w:r>
      <w:r>
        <w:rPr>
          <w:color w:val="FF0000"/>
        </w:rPr>
        <w:t xml:space="preserve"> </w:t>
      </w:r>
      <w:r>
        <w:rPr>
          <w:lang w:val="nb-NO"/>
        </w:rPr>
        <w:t>једне</w:t>
      </w:r>
      <w:r w:rsidRPr="004E11FD">
        <w:rPr>
          <w:lang w:val="nb-NO"/>
        </w:rPr>
        <w:t xml:space="preserve"> </w:t>
      </w:r>
      <w:r>
        <w:rPr>
          <w:lang w:val="sr-Cyrl-CS"/>
        </w:rPr>
        <w:t xml:space="preserve">од </w:t>
      </w:r>
      <w:r>
        <w:rPr>
          <w:lang w:val="nb-NO"/>
        </w:rPr>
        <w:t>Уговорн</w:t>
      </w:r>
      <w:r>
        <w:rPr>
          <w:lang w:val="sr-Cyrl-CS"/>
        </w:rPr>
        <w:t>их</w:t>
      </w:r>
      <w:r w:rsidRPr="004E11FD">
        <w:rPr>
          <w:lang w:val="nb-NO"/>
        </w:rPr>
        <w:t xml:space="preserve"> </w:t>
      </w:r>
      <w:r>
        <w:rPr>
          <w:lang w:val="nb-NO"/>
        </w:rPr>
        <w:t>стран</w:t>
      </w:r>
      <w:r>
        <w:rPr>
          <w:lang w:val="sr-Cyrl-CS"/>
        </w:rPr>
        <w:t xml:space="preserve">а приликом транспорта </w:t>
      </w:r>
      <w:r w:rsidRPr="005C08F9">
        <w:rPr>
          <w:lang w:val="ru-RU"/>
        </w:rPr>
        <w:t xml:space="preserve">од/до </w:t>
      </w:r>
      <w:r>
        <w:rPr>
          <w:lang w:val="sr-Cyrl-CS"/>
        </w:rPr>
        <w:t>терминала за комбиновани транспорт на</w:t>
      </w:r>
      <w:r w:rsidRPr="004E11FD">
        <w:rPr>
          <w:lang w:val="nb-NO"/>
        </w:rPr>
        <w:t xml:space="preserve"> </w:t>
      </w:r>
      <w:r>
        <w:rPr>
          <w:lang w:val="nb-NO"/>
        </w:rPr>
        <w:t>територији</w:t>
      </w:r>
      <w:r w:rsidRPr="004E11FD">
        <w:rPr>
          <w:lang w:val="nb-NO"/>
        </w:rPr>
        <w:t xml:space="preserve"> </w:t>
      </w:r>
      <w:r>
        <w:rPr>
          <w:lang w:val="sr-Cyrl-CS"/>
        </w:rPr>
        <w:t xml:space="preserve">државе </w:t>
      </w:r>
      <w:r>
        <w:rPr>
          <w:lang w:val="nb-NO"/>
        </w:rPr>
        <w:t>друге</w:t>
      </w:r>
      <w:r w:rsidRPr="004E11FD">
        <w:rPr>
          <w:lang w:val="nb-NO"/>
        </w:rPr>
        <w:t xml:space="preserve"> </w:t>
      </w:r>
      <w:r>
        <w:rPr>
          <w:lang w:val="nb-NO"/>
        </w:rPr>
        <w:t>Уговорне</w:t>
      </w:r>
      <w:r w:rsidRPr="004E11FD">
        <w:rPr>
          <w:lang w:val="nb-NO"/>
        </w:rPr>
        <w:t xml:space="preserve"> </w:t>
      </w:r>
      <w:r>
        <w:rPr>
          <w:lang w:val="nb-NO"/>
        </w:rPr>
        <w:t>стране</w:t>
      </w:r>
      <w:r>
        <w:rPr>
          <w:lang w:val="sr-Cyrl-CS"/>
        </w:rPr>
        <w:t>, ослобођени су поседовања</w:t>
      </w:r>
      <w:r>
        <w:rPr>
          <w:lang w:val="nb-NO"/>
        </w:rPr>
        <w:t xml:space="preserve"> </w:t>
      </w:r>
      <w:r>
        <w:rPr>
          <w:lang w:val="sr-Cyrl-CS"/>
        </w:rPr>
        <w:t>дозволе</w:t>
      </w:r>
      <w:r>
        <w:rPr>
          <w:lang w:val="nb-NO"/>
        </w:rPr>
        <w:t xml:space="preserve"> за </w:t>
      </w:r>
      <w:r>
        <w:rPr>
          <w:lang w:val="sr-Cyrl-CS"/>
        </w:rPr>
        <w:t>међународни друмски превоз</w:t>
      </w:r>
      <w:r w:rsidRPr="004E11FD">
        <w:rPr>
          <w:lang w:val="nb-NO"/>
        </w:rPr>
        <w:t xml:space="preserve">. </w:t>
      </w:r>
    </w:p>
    <w:p w:rsidR="00BE390F" w:rsidRPr="00F20C7D" w:rsidRDefault="00BE390F" w:rsidP="009A6EBB">
      <w:pPr>
        <w:jc w:val="both"/>
        <w:rPr>
          <w:lang w:val="nb-NO"/>
        </w:rPr>
      </w:pPr>
    </w:p>
    <w:p w:rsidR="00BE390F" w:rsidRPr="001F5BB6" w:rsidRDefault="00BE390F" w:rsidP="009A6EBB">
      <w:pPr>
        <w:numPr>
          <w:ilvl w:val="0"/>
          <w:numId w:val="6"/>
        </w:numPr>
        <w:jc w:val="both"/>
        <w:rPr>
          <w:lang w:val="ru-RU"/>
        </w:rPr>
      </w:pPr>
      <w:r>
        <w:rPr>
          <w:lang w:val="sr-Cyrl-CS"/>
        </w:rPr>
        <w:t>Терминале за комбиновани транспорт кој</w:t>
      </w:r>
      <w:r>
        <w:rPr>
          <w:lang w:val="ru-RU"/>
        </w:rPr>
        <w:t>и</w:t>
      </w:r>
      <w:r w:rsidRPr="001F5BB6">
        <w:rPr>
          <w:lang w:val="ru-RU"/>
        </w:rPr>
        <w:t xml:space="preserve"> </w:t>
      </w:r>
      <w:r>
        <w:rPr>
          <w:lang w:val="sr-Cyrl-CS"/>
        </w:rPr>
        <w:t xml:space="preserve">се користите за овај вид транспорта </w:t>
      </w:r>
      <w:r w:rsidRPr="00341BD8">
        <w:rPr>
          <w:lang w:val="sr-Cyrl-CS"/>
        </w:rPr>
        <w:t>одредиће</w:t>
      </w:r>
      <w:r>
        <w:rPr>
          <w:lang w:val="sr-Cyrl-CS"/>
        </w:rPr>
        <w:t xml:space="preserve"> Мешовита комисија</w:t>
      </w:r>
      <w:r w:rsidRPr="001F5BB6">
        <w:rPr>
          <w:lang w:val="ru-RU"/>
        </w:rPr>
        <w:t>.</w:t>
      </w:r>
    </w:p>
    <w:p w:rsidR="00BE390F" w:rsidRPr="001F5BB6" w:rsidRDefault="00BE390F" w:rsidP="009A6EBB">
      <w:pPr>
        <w:jc w:val="both"/>
        <w:rPr>
          <w:lang w:val="ru-RU"/>
        </w:rPr>
      </w:pPr>
    </w:p>
    <w:p w:rsidR="00BE390F" w:rsidRPr="00305989" w:rsidRDefault="00BE390F" w:rsidP="009A6EBB">
      <w:pPr>
        <w:numPr>
          <w:ilvl w:val="0"/>
          <w:numId w:val="6"/>
        </w:numPr>
        <w:ind w:left="357" w:hanging="357"/>
        <w:jc w:val="both"/>
        <w:rPr>
          <w:lang w:val="ru-RU"/>
        </w:rPr>
      </w:pPr>
      <w:r>
        <w:rPr>
          <w:lang w:val="nb-NO"/>
        </w:rPr>
        <w:t>Уговорне</w:t>
      </w:r>
      <w:r w:rsidRPr="00B04B36">
        <w:rPr>
          <w:lang w:val="nb-NO"/>
        </w:rPr>
        <w:t xml:space="preserve"> </w:t>
      </w:r>
      <w:r>
        <w:rPr>
          <w:lang w:val="nb-NO"/>
        </w:rPr>
        <w:t>стране</w:t>
      </w:r>
      <w:r w:rsidRPr="00B04B36">
        <w:rPr>
          <w:lang w:val="nb-NO"/>
        </w:rPr>
        <w:t xml:space="preserve"> </w:t>
      </w:r>
      <w:r>
        <w:rPr>
          <w:lang w:val="nb-NO"/>
        </w:rPr>
        <w:t>ће</w:t>
      </w:r>
      <w:r w:rsidRPr="00B04B36">
        <w:rPr>
          <w:lang w:val="nb-NO"/>
        </w:rPr>
        <w:t xml:space="preserve"> </w:t>
      </w:r>
      <w:r>
        <w:rPr>
          <w:lang w:val="sr-Cyrl-CS"/>
        </w:rPr>
        <w:t xml:space="preserve">настојати да, у складу са националним законодавством, </w:t>
      </w:r>
      <w:r>
        <w:rPr>
          <w:lang w:val="nb-NO"/>
        </w:rPr>
        <w:t>укупно</w:t>
      </w:r>
      <w:r w:rsidRPr="00B04B36">
        <w:rPr>
          <w:lang w:val="nb-NO"/>
        </w:rPr>
        <w:t xml:space="preserve"> </w:t>
      </w:r>
      <w:r>
        <w:rPr>
          <w:lang w:val="nb-NO"/>
        </w:rPr>
        <w:t>трајање</w:t>
      </w:r>
      <w:r w:rsidRPr="00B04B36">
        <w:rPr>
          <w:lang w:val="nb-NO"/>
        </w:rPr>
        <w:t xml:space="preserve"> </w:t>
      </w:r>
      <w:r>
        <w:rPr>
          <w:lang w:val="nb-NO"/>
        </w:rPr>
        <w:t>царинске</w:t>
      </w:r>
      <w:r w:rsidRPr="00B04B36">
        <w:rPr>
          <w:lang w:val="nb-NO"/>
        </w:rPr>
        <w:t xml:space="preserve"> </w:t>
      </w:r>
      <w:r>
        <w:rPr>
          <w:lang w:val="nb-NO"/>
        </w:rPr>
        <w:t>контроле</w:t>
      </w:r>
      <w:r w:rsidRPr="00B04B36">
        <w:rPr>
          <w:lang w:val="nb-NO"/>
        </w:rPr>
        <w:t xml:space="preserve"> </w:t>
      </w:r>
      <w:r>
        <w:rPr>
          <w:lang w:val="nb-NO"/>
        </w:rPr>
        <w:t>и</w:t>
      </w:r>
      <w:r w:rsidRPr="00B04B36">
        <w:rPr>
          <w:lang w:val="nb-NO"/>
        </w:rPr>
        <w:t xml:space="preserve"> </w:t>
      </w:r>
      <w:r>
        <w:rPr>
          <w:lang w:val="nb-NO"/>
        </w:rPr>
        <w:t>других</w:t>
      </w:r>
      <w:r w:rsidRPr="00B04B36">
        <w:rPr>
          <w:lang w:val="nb-NO"/>
        </w:rPr>
        <w:t xml:space="preserve"> </w:t>
      </w:r>
      <w:r>
        <w:rPr>
          <w:lang w:val="nb-NO"/>
        </w:rPr>
        <w:t>контрола</w:t>
      </w:r>
      <w:r w:rsidRPr="00B04B36">
        <w:rPr>
          <w:lang w:val="nb-NO"/>
        </w:rPr>
        <w:t xml:space="preserve"> </w:t>
      </w:r>
      <w:r>
        <w:rPr>
          <w:lang w:val="nb-NO"/>
        </w:rPr>
        <w:t>на</w:t>
      </w:r>
      <w:r w:rsidRPr="00B04B36">
        <w:rPr>
          <w:lang w:val="nb-NO"/>
        </w:rPr>
        <w:t xml:space="preserve"> </w:t>
      </w:r>
      <w:r>
        <w:rPr>
          <w:lang w:val="nb-NO"/>
        </w:rPr>
        <w:t>граничним</w:t>
      </w:r>
      <w:r w:rsidRPr="00B04B36">
        <w:rPr>
          <w:lang w:val="nb-NO"/>
        </w:rPr>
        <w:t xml:space="preserve"> </w:t>
      </w:r>
      <w:r>
        <w:rPr>
          <w:lang w:val="nb-NO"/>
        </w:rPr>
        <w:t>прелазима, на територији сваке од Уговорних страна, за</w:t>
      </w:r>
      <w:r w:rsidRPr="00B04B36">
        <w:rPr>
          <w:lang w:val="nb-NO"/>
        </w:rPr>
        <w:t xml:space="preserve"> </w:t>
      </w:r>
      <w:r>
        <w:rPr>
          <w:lang w:val="nb-NO"/>
        </w:rPr>
        <w:t>RoLa</w:t>
      </w:r>
      <w:r w:rsidRPr="00B04B36">
        <w:rPr>
          <w:lang w:val="nb-NO"/>
        </w:rPr>
        <w:t xml:space="preserve"> </w:t>
      </w:r>
      <w:r>
        <w:rPr>
          <w:lang w:val="nb-NO"/>
        </w:rPr>
        <w:t>возове</w:t>
      </w:r>
      <w:r w:rsidRPr="00B04B36">
        <w:rPr>
          <w:lang w:val="nb-NO"/>
        </w:rPr>
        <w:t xml:space="preserve"> </w:t>
      </w:r>
      <w:r>
        <w:rPr>
          <w:lang w:val="nb-NO"/>
        </w:rPr>
        <w:t>буде</w:t>
      </w:r>
      <w:r w:rsidRPr="00B04B36">
        <w:rPr>
          <w:lang w:val="nb-NO"/>
        </w:rPr>
        <w:t xml:space="preserve"> </w:t>
      </w:r>
      <w:r>
        <w:rPr>
          <w:lang w:val="nb-NO"/>
        </w:rPr>
        <w:t>минимално</w:t>
      </w:r>
      <w:r>
        <w:rPr>
          <w:lang w:val="sr-Cyrl-CS"/>
        </w:rPr>
        <w:t>.</w:t>
      </w:r>
      <w:r w:rsidRPr="00B04B36">
        <w:rPr>
          <w:lang w:val="nb-NO"/>
        </w:rPr>
        <w:t xml:space="preserve"> </w:t>
      </w:r>
      <w:r w:rsidRPr="00305989">
        <w:rPr>
          <w:lang w:val="ru-RU"/>
        </w:rPr>
        <w:t xml:space="preserve">Возач/возачи који прате </w:t>
      </w:r>
      <w:r>
        <w:rPr>
          <w:lang w:val="ru-RU"/>
        </w:rPr>
        <w:t>друмска</w:t>
      </w:r>
      <w:r w:rsidRPr="000B6029">
        <w:rPr>
          <w:lang w:val="ru-RU"/>
        </w:rPr>
        <w:t xml:space="preserve"> теретна</w:t>
      </w:r>
      <w:r>
        <w:rPr>
          <w:color w:val="FF0000"/>
          <w:lang w:val="ru-RU"/>
        </w:rPr>
        <w:t xml:space="preserve"> </w:t>
      </w:r>
      <w:r w:rsidRPr="00305989">
        <w:rPr>
          <w:lang w:val="ru-RU"/>
        </w:rPr>
        <w:t>возила путов</w:t>
      </w:r>
      <w:r>
        <w:rPr>
          <w:lang w:val="ru-RU"/>
        </w:rPr>
        <w:t>аће</w:t>
      </w:r>
      <w:r w:rsidRPr="00305989">
        <w:rPr>
          <w:lang w:val="ru-RU"/>
        </w:rPr>
        <w:t xml:space="preserve"> у </w:t>
      </w:r>
      <w:r>
        <w:rPr>
          <w:lang w:val="ru-RU"/>
        </w:rPr>
        <w:t>железничким путничким колима, која су у саставу композиције воза</w:t>
      </w:r>
      <w:r w:rsidRPr="00305989">
        <w:rPr>
          <w:lang w:val="ru-RU"/>
        </w:rPr>
        <w:t>.</w:t>
      </w:r>
    </w:p>
    <w:p w:rsidR="00BE390F" w:rsidRPr="00587051" w:rsidRDefault="00BE390F" w:rsidP="009A6EBB">
      <w:pPr>
        <w:pStyle w:val="Heading2"/>
        <w:spacing w:after="0"/>
        <w:rPr>
          <w:lang w:val="ru-RU"/>
        </w:rPr>
      </w:pPr>
    </w:p>
    <w:p w:rsidR="00BE390F" w:rsidRPr="000E37F1" w:rsidRDefault="00BE390F" w:rsidP="009A6EBB">
      <w:pPr>
        <w:pStyle w:val="Heading2"/>
        <w:spacing w:after="0"/>
        <w:rPr>
          <w:lang w:val="nb-NO"/>
        </w:rPr>
      </w:pPr>
      <w:r>
        <w:rPr>
          <w:lang w:val="nb-NO"/>
        </w:rPr>
        <w:t>Члан</w:t>
      </w:r>
      <w:r w:rsidRPr="000E37F1">
        <w:rPr>
          <w:lang w:val="nb-NO"/>
        </w:rPr>
        <w:t xml:space="preserve"> 5</w:t>
      </w:r>
      <w:r>
        <w:rPr>
          <w:lang w:val="nb-NO"/>
        </w:rPr>
        <w:t>.</w:t>
      </w:r>
    </w:p>
    <w:p w:rsidR="00BE390F" w:rsidRDefault="00BE390F" w:rsidP="009A6EBB">
      <w:pPr>
        <w:pStyle w:val="Heading2"/>
        <w:spacing w:after="0"/>
        <w:rPr>
          <w:lang w:val="sr-Cyrl-CS"/>
        </w:rPr>
      </w:pPr>
      <w:r>
        <w:rPr>
          <w:lang w:val="nb-NO"/>
        </w:rPr>
        <w:t>Комбиновани транспорт без пратње</w:t>
      </w:r>
    </w:p>
    <w:p w:rsidR="00BE390F" w:rsidRPr="00600DCF" w:rsidRDefault="00BE390F" w:rsidP="009A6EBB">
      <w:pPr>
        <w:rPr>
          <w:lang w:val="sr-Cyrl-CS"/>
        </w:rPr>
      </w:pPr>
    </w:p>
    <w:p w:rsidR="00BE390F" w:rsidRDefault="00BE390F" w:rsidP="009A6EBB">
      <w:pPr>
        <w:numPr>
          <w:ilvl w:val="0"/>
          <w:numId w:val="8"/>
        </w:numPr>
        <w:jc w:val="both"/>
        <w:rPr>
          <w:lang w:val="nb-NO"/>
        </w:rPr>
      </w:pPr>
      <w:r w:rsidRPr="007A5936">
        <w:rPr>
          <w:lang w:val="nb-NO"/>
        </w:rPr>
        <w:t xml:space="preserve">Транспорт </w:t>
      </w:r>
      <w:r w:rsidRPr="007A5936">
        <w:rPr>
          <w:lang w:val="sr-Cyrl-CS"/>
        </w:rPr>
        <w:t>интермодалних т</w:t>
      </w:r>
      <w:r>
        <w:rPr>
          <w:lang w:val="sr-Cyrl-CS"/>
        </w:rPr>
        <w:t>оварних</w:t>
      </w:r>
      <w:r w:rsidRPr="007A5936">
        <w:rPr>
          <w:lang w:val="sr-Cyrl-CS"/>
        </w:rPr>
        <w:t xml:space="preserve"> </w:t>
      </w:r>
      <w:r w:rsidRPr="007A5936">
        <w:rPr>
          <w:lang w:val="nb-NO"/>
        </w:rPr>
        <w:t>јединица од</w:t>
      </w:r>
      <w:r w:rsidRPr="007A5936">
        <w:rPr>
          <w:lang w:val="sr-Cyrl-CS"/>
        </w:rPr>
        <w:t>/</w:t>
      </w:r>
      <w:r w:rsidRPr="007A5936">
        <w:rPr>
          <w:lang w:val="nb-NO"/>
        </w:rPr>
        <w:t>до терминала</w:t>
      </w:r>
      <w:r w:rsidRPr="007A5936">
        <w:rPr>
          <w:lang w:val="sr-Cyrl-CS"/>
        </w:rPr>
        <w:t xml:space="preserve"> за</w:t>
      </w:r>
      <w:r w:rsidRPr="007A5936">
        <w:rPr>
          <w:lang w:val="nb-NO"/>
        </w:rPr>
        <w:t xml:space="preserve"> комбиновани транспорт на територији </w:t>
      </w:r>
      <w:r w:rsidRPr="007A5936">
        <w:rPr>
          <w:lang w:val="sr-Cyrl-CS"/>
        </w:rPr>
        <w:t xml:space="preserve">државе </w:t>
      </w:r>
      <w:r w:rsidRPr="007A5936">
        <w:rPr>
          <w:lang w:val="nb-NO"/>
        </w:rPr>
        <w:t xml:space="preserve">једне од Уговорних страна се може вршити </w:t>
      </w:r>
      <w:r w:rsidRPr="007A5936">
        <w:rPr>
          <w:lang w:val="sr-Cyrl-CS"/>
        </w:rPr>
        <w:t xml:space="preserve">друмским </w:t>
      </w:r>
      <w:r w:rsidRPr="000B6029">
        <w:rPr>
          <w:lang w:val="sr-Cyrl-CS"/>
        </w:rPr>
        <w:t>теретним</w:t>
      </w:r>
      <w:r>
        <w:rPr>
          <w:color w:val="FF0000"/>
          <w:lang w:val="sr-Cyrl-CS"/>
        </w:rPr>
        <w:t xml:space="preserve"> </w:t>
      </w:r>
      <w:r w:rsidRPr="007A5936">
        <w:rPr>
          <w:lang w:val="sr-Cyrl-CS"/>
        </w:rPr>
        <w:t>возилима</w:t>
      </w:r>
      <w:r w:rsidRPr="007A5936">
        <w:rPr>
          <w:lang w:val="nb-NO"/>
        </w:rPr>
        <w:t xml:space="preserve"> која су регистрована на територији државе Уговорне стране</w:t>
      </w:r>
      <w:r>
        <w:rPr>
          <w:lang w:val="sr-Cyrl-CS"/>
        </w:rPr>
        <w:t xml:space="preserve">, када превозник има специјалну дозволу издату од стране надлежног органа друге државе Уговорне стране. </w:t>
      </w:r>
    </w:p>
    <w:p w:rsidR="00BE390F" w:rsidRPr="007A5936" w:rsidRDefault="00BE390F" w:rsidP="009A6EBB">
      <w:pPr>
        <w:ind w:left="360"/>
        <w:jc w:val="both"/>
        <w:rPr>
          <w:lang w:val="nb-NO"/>
        </w:rPr>
      </w:pPr>
    </w:p>
    <w:p w:rsidR="00BE390F" w:rsidRPr="00036D23" w:rsidRDefault="00BE390F" w:rsidP="009A6EBB">
      <w:pPr>
        <w:numPr>
          <w:ilvl w:val="0"/>
          <w:numId w:val="8"/>
        </w:numPr>
        <w:jc w:val="both"/>
        <w:rPr>
          <w:lang w:val="nb-NO"/>
        </w:rPr>
      </w:pPr>
      <w:r>
        <w:rPr>
          <w:lang w:val="nb-NO"/>
        </w:rPr>
        <w:t>Терминал</w:t>
      </w:r>
      <w:r>
        <w:rPr>
          <w:lang w:val="sr-Cyrl-CS"/>
        </w:rPr>
        <w:t>е</w:t>
      </w:r>
      <w:r w:rsidRPr="00D0744F">
        <w:rPr>
          <w:lang w:val="nb-NO"/>
        </w:rPr>
        <w:t xml:space="preserve"> </w:t>
      </w:r>
      <w:r>
        <w:rPr>
          <w:lang w:val="nb-NO"/>
        </w:rPr>
        <w:t>за</w:t>
      </w:r>
      <w:r w:rsidRPr="00D0744F">
        <w:rPr>
          <w:lang w:val="nb-NO"/>
        </w:rPr>
        <w:t xml:space="preserve"> </w:t>
      </w:r>
      <w:r>
        <w:rPr>
          <w:lang w:val="nb-NO"/>
        </w:rPr>
        <w:t>комбиновани</w:t>
      </w:r>
      <w:r w:rsidRPr="00D0744F">
        <w:rPr>
          <w:lang w:val="nb-NO"/>
        </w:rPr>
        <w:t xml:space="preserve"> </w:t>
      </w:r>
      <w:r>
        <w:rPr>
          <w:lang w:val="nb-NO"/>
        </w:rPr>
        <w:t>транспорт</w:t>
      </w:r>
      <w:r w:rsidRPr="00D0744F">
        <w:rPr>
          <w:lang w:val="nb-NO"/>
        </w:rPr>
        <w:t xml:space="preserve"> </w:t>
      </w:r>
      <w:r>
        <w:rPr>
          <w:lang w:val="nb-NO"/>
        </w:rPr>
        <w:t>који</w:t>
      </w:r>
      <w:r w:rsidRPr="00D0744F">
        <w:rPr>
          <w:lang w:val="nb-NO"/>
        </w:rPr>
        <w:t xml:space="preserve"> </w:t>
      </w:r>
      <w:r>
        <w:rPr>
          <w:lang w:val="nb-NO"/>
        </w:rPr>
        <w:t>ће</w:t>
      </w:r>
      <w:r w:rsidRPr="00D0744F">
        <w:rPr>
          <w:lang w:val="nb-NO"/>
        </w:rPr>
        <w:t xml:space="preserve"> </w:t>
      </w:r>
      <w:r>
        <w:rPr>
          <w:lang w:val="nb-NO"/>
        </w:rPr>
        <w:t>се</w:t>
      </w:r>
      <w:r w:rsidRPr="00D0744F">
        <w:rPr>
          <w:lang w:val="nb-NO"/>
        </w:rPr>
        <w:t xml:space="preserve"> </w:t>
      </w:r>
      <w:r>
        <w:rPr>
          <w:lang w:val="nb-NO"/>
        </w:rPr>
        <w:t>користити</w:t>
      </w:r>
      <w:r w:rsidRPr="00D0744F">
        <w:rPr>
          <w:lang w:val="nb-NO"/>
        </w:rPr>
        <w:t xml:space="preserve"> </w:t>
      </w:r>
      <w:r>
        <w:rPr>
          <w:lang w:val="nb-NO"/>
        </w:rPr>
        <w:t>за</w:t>
      </w:r>
      <w:r w:rsidRPr="00D0744F">
        <w:rPr>
          <w:lang w:val="nb-NO"/>
        </w:rPr>
        <w:t xml:space="preserve"> </w:t>
      </w:r>
      <w:r>
        <w:rPr>
          <w:lang w:val="nb-NO"/>
        </w:rPr>
        <w:t>овај</w:t>
      </w:r>
      <w:r w:rsidRPr="00D0744F">
        <w:rPr>
          <w:lang w:val="nb-NO"/>
        </w:rPr>
        <w:t xml:space="preserve"> </w:t>
      </w:r>
      <w:r>
        <w:rPr>
          <w:lang w:val="sr-Cyrl-CS"/>
        </w:rPr>
        <w:t>вид</w:t>
      </w:r>
      <w:r w:rsidRPr="00D0744F">
        <w:rPr>
          <w:lang w:val="nb-NO"/>
        </w:rPr>
        <w:t xml:space="preserve"> </w:t>
      </w:r>
      <w:r>
        <w:rPr>
          <w:lang w:val="nb-NO"/>
        </w:rPr>
        <w:t>транспорта</w:t>
      </w:r>
      <w:r>
        <w:rPr>
          <w:lang w:val="sr-Cyrl-CS"/>
        </w:rPr>
        <w:t xml:space="preserve"> одредиће </w:t>
      </w:r>
      <w:r>
        <w:rPr>
          <w:lang w:val="nb-NO"/>
        </w:rPr>
        <w:t>Мешовит</w:t>
      </w:r>
      <w:r>
        <w:rPr>
          <w:lang w:val="sr-Cyrl-CS"/>
        </w:rPr>
        <w:t>а</w:t>
      </w:r>
      <w:r>
        <w:rPr>
          <w:lang w:val="nb-NO"/>
        </w:rPr>
        <w:t xml:space="preserve"> комисиј</w:t>
      </w:r>
      <w:r>
        <w:rPr>
          <w:lang w:val="sr-Cyrl-CS"/>
        </w:rPr>
        <w:t>а</w:t>
      </w:r>
      <w:r w:rsidRPr="00D0744F">
        <w:rPr>
          <w:lang w:val="nb-NO"/>
        </w:rPr>
        <w:t>.</w:t>
      </w:r>
    </w:p>
    <w:p w:rsidR="00BE390F" w:rsidRPr="00D0744F" w:rsidRDefault="00BE390F" w:rsidP="009A6EBB">
      <w:pPr>
        <w:jc w:val="both"/>
        <w:rPr>
          <w:lang w:val="nb-NO"/>
        </w:rPr>
      </w:pPr>
    </w:p>
    <w:p w:rsidR="00BE390F" w:rsidRPr="0045371C" w:rsidRDefault="00BE390F" w:rsidP="009A6EBB">
      <w:pPr>
        <w:numPr>
          <w:ilvl w:val="0"/>
          <w:numId w:val="8"/>
        </w:numPr>
        <w:ind w:left="357" w:hanging="357"/>
        <w:jc w:val="both"/>
        <w:rPr>
          <w:lang w:val="sr-Cyrl-CS"/>
        </w:rPr>
      </w:pPr>
      <w:r w:rsidRPr="0045371C">
        <w:rPr>
          <w:lang w:val="sr-Cyrl-CS"/>
        </w:rPr>
        <w:t>Ако се ради о комбинованом транспорту робе железницом без пратње возача,</w:t>
      </w:r>
      <w:r w:rsidRPr="0045371C">
        <w:rPr>
          <w:lang w:val="nb-NO"/>
        </w:rPr>
        <w:t xml:space="preserve"> надлежн</w:t>
      </w:r>
      <w:r>
        <w:rPr>
          <w:lang w:val="sr-Cyrl-CS"/>
        </w:rPr>
        <w:t>а</w:t>
      </w:r>
      <w:r w:rsidRPr="0045371C">
        <w:rPr>
          <w:lang w:val="sr-Cyrl-CS"/>
        </w:rPr>
        <w:t xml:space="preserve"> </w:t>
      </w:r>
      <w:r>
        <w:rPr>
          <w:lang w:val="sr-Cyrl-CS"/>
        </w:rPr>
        <w:t>тела</w:t>
      </w:r>
      <w:r w:rsidRPr="0045371C">
        <w:rPr>
          <w:lang w:val="nb-NO"/>
        </w:rPr>
        <w:t xml:space="preserve"> Уговорн</w:t>
      </w:r>
      <w:r w:rsidRPr="0045371C">
        <w:rPr>
          <w:lang w:val="sr-Cyrl-CS"/>
        </w:rPr>
        <w:t>их</w:t>
      </w:r>
      <w:r w:rsidRPr="0045371C">
        <w:rPr>
          <w:lang w:val="nb-NO"/>
        </w:rPr>
        <w:t xml:space="preserve"> стран</w:t>
      </w:r>
      <w:r w:rsidRPr="0045371C">
        <w:rPr>
          <w:lang w:val="sr-Cyrl-CS"/>
        </w:rPr>
        <w:t>а настојаће да предузму неопходне мере како би</w:t>
      </w:r>
      <w:r w:rsidRPr="0045371C">
        <w:rPr>
          <w:lang w:val="nb-NO"/>
        </w:rPr>
        <w:t xml:space="preserve"> поједностав</w:t>
      </w:r>
      <w:r w:rsidRPr="0045371C">
        <w:rPr>
          <w:lang w:val="sr-Cyrl-CS"/>
        </w:rPr>
        <w:t>или</w:t>
      </w:r>
      <w:r w:rsidRPr="0045371C">
        <w:rPr>
          <w:lang w:val="nb-NO"/>
        </w:rPr>
        <w:t xml:space="preserve"> техн</w:t>
      </w:r>
      <w:r w:rsidRPr="0045371C">
        <w:rPr>
          <w:lang w:val="sr-Cyrl-CS"/>
        </w:rPr>
        <w:t>олошке поступке контро</w:t>
      </w:r>
      <w:r>
        <w:rPr>
          <w:lang w:val="sr-Cyrl-CS"/>
        </w:rPr>
        <w:t>ле возова на граничним прелазим</w:t>
      </w:r>
      <w:r w:rsidRPr="000B6029">
        <w:rPr>
          <w:strike/>
          <w:lang w:val="sr-Cyrl-CS"/>
        </w:rPr>
        <w:t>a</w:t>
      </w:r>
      <w:r>
        <w:rPr>
          <w:lang w:val="nb-NO"/>
        </w:rPr>
        <w:t xml:space="preserve"> </w:t>
      </w:r>
      <w:r>
        <w:t>у</w:t>
      </w:r>
      <w:r>
        <w:rPr>
          <w:lang w:val="nb-NO"/>
        </w:rPr>
        <w:t xml:space="preserve"> </w:t>
      </w:r>
      <w:r>
        <w:t>складу</w:t>
      </w:r>
      <w:r>
        <w:rPr>
          <w:lang w:val="nb-NO"/>
        </w:rPr>
        <w:t xml:space="preserve"> </w:t>
      </w:r>
      <w:r>
        <w:t>са</w:t>
      </w:r>
      <w:r>
        <w:rPr>
          <w:lang w:val="nb-NO"/>
        </w:rPr>
        <w:t xml:space="preserve"> </w:t>
      </w:r>
      <w:r>
        <w:t>националним</w:t>
      </w:r>
      <w:r>
        <w:rPr>
          <w:lang w:val="nb-NO"/>
        </w:rPr>
        <w:t xml:space="preserve"> </w:t>
      </w:r>
      <w:r>
        <w:t>законодавством</w:t>
      </w:r>
      <w:r>
        <w:rPr>
          <w:lang w:val="nb-NO"/>
        </w:rPr>
        <w:t xml:space="preserve">. </w:t>
      </w:r>
    </w:p>
    <w:p w:rsidR="00BE390F" w:rsidRPr="0045371C" w:rsidRDefault="00BE390F" w:rsidP="009A6EBB">
      <w:pPr>
        <w:ind w:left="357"/>
        <w:jc w:val="both"/>
        <w:rPr>
          <w:lang w:val="sr-Cyrl-CS"/>
        </w:rPr>
      </w:pPr>
    </w:p>
    <w:p w:rsidR="00BE390F" w:rsidRPr="00243CB6" w:rsidRDefault="00BE390F" w:rsidP="009A6EBB">
      <w:pPr>
        <w:pStyle w:val="Heading2"/>
        <w:spacing w:after="0"/>
        <w:rPr>
          <w:lang w:val="en-GB"/>
        </w:rPr>
      </w:pPr>
      <w:r>
        <w:rPr>
          <w:lang w:val="en-GB"/>
        </w:rPr>
        <w:t>Члан</w:t>
      </w:r>
      <w:r w:rsidRPr="00243CB6">
        <w:rPr>
          <w:lang w:val="en-GB"/>
        </w:rPr>
        <w:t xml:space="preserve"> 6</w:t>
      </w:r>
      <w:r>
        <w:rPr>
          <w:lang w:val="en-GB"/>
        </w:rPr>
        <w:t>.</w:t>
      </w:r>
    </w:p>
    <w:p w:rsidR="00BE390F" w:rsidRDefault="00BE390F" w:rsidP="009A6EBB">
      <w:pPr>
        <w:pStyle w:val="Heading2"/>
        <w:spacing w:after="0"/>
        <w:rPr>
          <w:lang w:val="sr-Cyrl-CS"/>
        </w:rPr>
      </w:pPr>
      <w:r>
        <w:rPr>
          <w:lang w:val="en-GB"/>
        </w:rPr>
        <w:t>Прела</w:t>
      </w:r>
      <w:r>
        <w:rPr>
          <w:lang w:val="sr-Cyrl-CS"/>
        </w:rPr>
        <w:t>жење</w:t>
      </w:r>
      <w:r>
        <w:rPr>
          <w:lang w:val="en-GB"/>
        </w:rPr>
        <w:t xml:space="preserve"> државне границе</w:t>
      </w:r>
    </w:p>
    <w:p w:rsidR="00BE390F" w:rsidRPr="00600DCF" w:rsidRDefault="00BE390F" w:rsidP="009A6EBB">
      <w:pPr>
        <w:rPr>
          <w:lang w:val="sr-Cyrl-CS"/>
        </w:rPr>
      </w:pPr>
    </w:p>
    <w:p w:rsidR="00BE390F" w:rsidRPr="004E3A5C" w:rsidRDefault="00BE390F" w:rsidP="009A6EBB">
      <w:pPr>
        <w:numPr>
          <w:ilvl w:val="0"/>
          <w:numId w:val="9"/>
        </w:numPr>
        <w:jc w:val="both"/>
        <w:rPr>
          <w:lang w:val="ru-RU"/>
        </w:rPr>
      </w:pPr>
      <w:r>
        <w:rPr>
          <w:lang w:val="sr-Cyrl-CS"/>
        </w:rPr>
        <w:t xml:space="preserve">При уласку </w:t>
      </w:r>
      <w:r w:rsidRPr="004E3A5C">
        <w:rPr>
          <w:lang w:val="sr-Cyrl-CS"/>
        </w:rPr>
        <w:t xml:space="preserve">или напуштању територије </w:t>
      </w:r>
      <w:r>
        <w:rPr>
          <w:lang w:val="sr-Cyrl-CS"/>
        </w:rPr>
        <w:t xml:space="preserve">државе </w:t>
      </w:r>
      <w:r w:rsidRPr="000B6029">
        <w:rPr>
          <w:lang w:val="sr-Cyrl-CS"/>
        </w:rPr>
        <w:t>једне</w:t>
      </w:r>
      <w:r>
        <w:rPr>
          <w:lang w:val="sr-Cyrl-CS"/>
        </w:rPr>
        <w:t xml:space="preserve"> </w:t>
      </w:r>
      <w:r w:rsidRPr="004E3A5C">
        <w:rPr>
          <w:lang w:val="ru-RU"/>
        </w:rPr>
        <w:t xml:space="preserve">Уговорне стране морају се поштовати важећи национални прописи </w:t>
      </w:r>
      <w:r w:rsidRPr="000B6029">
        <w:rPr>
          <w:lang w:val="ru-RU"/>
        </w:rPr>
        <w:t>одговарајуће</w:t>
      </w:r>
      <w:r w:rsidRPr="004E3A5C">
        <w:rPr>
          <w:lang w:val="ru-RU"/>
        </w:rPr>
        <w:t xml:space="preserve"> Уговорн</w:t>
      </w:r>
      <w:r>
        <w:rPr>
          <w:lang w:val="ru-RU"/>
        </w:rPr>
        <w:t>е</w:t>
      </w:r>
      <w:r w:rsidRPr="004E3A5C">
        <w:rPr>
          <w:lang w:val="ru-RU"/>
        </w:rPr>
        <w:t xml:space="preserve"> стран</w:t>
      </w:r>
      <w:r>
        <w:rPr>
          <w:lang w:val="ru-RU"/>
        </w:rPr>
        <w:t>е</w:t>
      </w:r>
      <w:r w:rsidRPr="004E3A5C">
        <w:rPr>
          <w:lang w:val="ru-RU"/>
        </w:rPr>
        <w:t>.</w:t>
      </w:r>
    </w:p>
    <w:p w:rsidR="00BE390F" w:rsidRPr="00072DC6" w:rsidRDefault="00BE390F" w:rsidP="009A6EBB">
      <w:pPr>
        <w:jc w:val="both"/>
      </w:pPr>
    </w:p>
    <w:p w:rsidR="00BE390F" w:rsidRDefault="00BE390F" w:rsidP="009A6EBB">
      <w:pPr>
        <w:numPr>
          <w:ilvl w:val="0"/>
          <w:numId w:val="9"/>
        </w:numPr>
        <w:jc w:val="both"/>
        <w:rPr>
          <w:lang w:val="ru-RU"/>
        </w:rPr>
      </w:pPr>
      <w:r w:rsidRPr="00305989">
        <w:rPr>
          <w:lang w:val="ru-RU"/>
        </w:rPr>
        <w:t xml:space="preserve">У случају међународног комбинованог транспорта документ који потврђује операцију међународног комбинованог транспорта и сва друга документа потребна у складу са другим међународним споразумима који су обавезујући за Уговорне стране се морају </w:t>
      </w:r>
      <w:r>
        <w:rPr>
          <w:lang w:val="ru-RU"/>
        </w:rPr>
        <w:t>налазити</w:t>
      </w:r>
      <w:r w:rsidRPr="00305989">
        <w:rPr>
          <w:lang w:val="ru-RU"/>
        </w:rPr>
        <w:t xml:space="preserve"> у друмск</w:t>
      </w:r>
      <w:r>
        <w:rPr>
          <w:lang w:val="ru-RU"/>
        </w:rPr>
        <w:t>ом</w:t>
      </w:r>
      <w:r w:rsidRPr="00305989">
        <w:rPr>
          <w:lang w:val="ru-RU"/>
        </w:rPr>
        <w:t xml:space="preserve"> </w:t>
      </w:r>
      <w:r w:rsidRPr="000B6029">
        <w:rPr>
          <w:lang w:val="ru-RU"/>
        </w:rPr>
        <w:t>теретном</w:t>
      </w:r>
      <w:r>
        <w:rPr>
          <w:color w:val="FF0000"/>
          <w:lang w:val="ru-RU"/>
        </w:rPr>
        <w:t xml:space="preserve"> </w:t>
      </w:r>
      <w:r w:rsidRPr="00305989">
        <w:rPr>
          <w:lang w:val="ru-RU"/>
        </w:rPr>
        <w:t xml:space="preserve">возилу </w:t>
      </w:r>
      <w:r>
        <w:rPr>
          <w:lang w:val="ru-RU"/>
        </w:rPr>
        <w:t>током</w:t>
      </w:r>
      <w:r w:rsidRPr="00305989">
        <w:rPr>
          <w:lang w:val="ru-RU"/>
        </w:rPr>
        <w:t xml:space="preserve"> транспорт</w:t>
      </w:r>
      <w:r>
        <w:rPr>
          <w:lang w:val="ru-RU"/>
        </w:rPr>
        <w:t>а</w:t>
      </w:r>
      <w:r w:rsidRPr="00305989">
        <w:rPr>
          <w:lang w:val="ru-RU"/>
        </w:rPr>
        <w:t xml:space="preserve"> </w:t>
      </w:r>
      <w:r>
        <w:rPr>
          <w:lang w:val="ru-RU"/>
        </w:rPr>
        <w:t>друмских возила возом или бродом</w:t>
      </w:r>
      <w:r w:rsidRPr="00305989">
        <w:rPr>
          <w:lang w:val="ru-RU"/>
        </w:rPr>
        <w:t xml:space="preserve">. 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9"/>
        </w:numPr>
        <w:jc w:val="both"/>
        <w:rPr>
          <w:lang w:val="ru-RU"/>
        </w:rPr>
      </w:pPr>
      <w:r w:rsidRPr="00ED2C99">
        <w:rPr>
          <w:lang w:val="ru-RU"/>
        </w:rPr>
        <w:t xml:space="preserve">У случају међународног комбинованог транспорта са пратњом надлежна тела на граничним прелазима морају допустити улаз на територију државе друге Уговорне стране, у складу са националним законодавством. </w:t>
      </w:r>
    </w:p>
    <w:p w:rsidR="00BE390F" w:rsidRDefault="00BE390F" w:rsidP="009A6EBB">
      <w:pPr>
        <w:pStyle w:val="ListParagraph"/>
        <w:rPr>
          <w:lang w:val="ru-RU"/>
        </w:rPr>
      </w:pPr>
    </w:p>
    <w:p w:rsidR="00BE390F" w:rsidRPr="00ED2C99" w:rsidRDefault="00BE390F" w:rsidP="009A6EBB">
      <w:pPr>
        <w:jc w:val="both"/>
        <w:rPr>
          <w:lang w:val="ru-RU"/>
        </w:rPr>
      </w:pPr>
    </w:p>
    <w:p w:rsidR="00BE390F" w:rsidRPr="00305989" w:rsidRDefault="00BE390F" w:rsidP="009A6EBB">
      <w:pPr>
        <w:numPr>
          <w:ilvl w:val="0"/>
          <w:numId w:val="9"/>
        </w:numPr>
        <w:ind w:left="357" w:hanging="357"/>
        <w:jc w:val="both"/>
        <w:rPr>
          <w:lang w:val="ru-RU"/>
        </w:rPr>
      </w:pPr>
      <w:r>
        <w:rPr>
          <w:lang w:val="ru-RU"/>
        </w:rPr>
        <w:t>Приликом изласка</w:t>
      </w:r>
      <w:r w:rsidRPr="00305989">
        <w:rPr>
          <w:lang w:val="ru-RU"/>
        </w:rPr>
        <w:t xml:space="preserve"> са територије државе једне од Уговорних страна коришћење комбинованог транспорта се </w:t>
      </w:r>
      <w:r>
        <w:rPr>
          <w:lang w:val="ru-RU"/>
        </w:rPr>
        <w:t>доказује превозним</w:t>
      </w:r>
      <w:r w:rsidRPr="00305989">
        <w:rPr>
          <w:lang w:val="ru-RU"/>
        </w:rPr>
        <w:t xml:space="preserve"> </w:t>
      </w:r>
      <w:r>
        <w:rPr>
          <w:lang w:val="ru-RU"/>
        </w:rPr>
        <w:t>документима</w:t>
      </w:r>
      <w:r w:rsidRPr="00305989">
        <w:rPr>
          <w:lang w:val="ru-RU"/>
        </w:rPr>
        <w:t xml:space="preserve"> (нпр. документима </w:t>
      </w:r>
      <w:r>
        <w:rPr>
          <w:lang w:val="en-GB"/>
        </w:rPr>
        <w:t>CIM</w:t>
      </w:r>
      <w:r w:rsidRPr="00305989">
        <w:rPr>
          <w:lang w:val="ru-RU"/>
        </w:rPr>
        <w:t xml:space="preserve">, </w:t>
      </w:r>
      <w:r>
        <w:rPr>
          <w:lang w:val="en-GB"/>
        </w:rPr>
        <w:t>CIM</w:t>
      </w:r>
      <w:r w:rsidRPr="00305989">
        <w:rPr>
          <w:lang w:val="ru-RU"/>
        </w:rPr>
        <w:t>-</w:t>
      </w:r>
      <w:r>
        <w:rPr>
          <w:lang w:val="en-GB"/>
        </w:rPr>
        <w:t>UIRR</w:t>
      </w:r>
      <w:r w:rsidRPr="00305989">
        <w:rPr>
          <w:lang w:val="ru-RU"/>
        </w:rPr>
        <w:t xml:space="preserve"> товарним листом </w:t>
      </w:r>
      <w:r>
        <w:rPr>
          <w:lang w:val="en-GB"/>
        </w:rPr>
        <w:t>SMGS</w:t>
      </w:r>
      <w:r w:rsidRPr="00305989">
        <w:rPr>
          <w:lang w:val="ru-RU"/>
        </w:rPr>
        <w:t xml:space="preserve">, </w:t>
      </w:r>
      <w:r w:rsidRPr="00D63DFF">
        <w:rPr>
          <w:lang w:val="ru-RU"/>
        </w:rPr>
        <w:t>коносманом или</w:t>
      </w:r>
      <w:r w:rsidRPr="00305989">
        <w:rPr>
          <w:lang w:val="ru-RU"/>
        </w:rPr>
        <w:t xml:space="preserve"> другим транспортним документима</w:t>
      </w:r>
      <w:r>
        <w:rPr>
          <w:lang w:val="ru-RU"/>
        </w:rPr>
        <w:t>)</w:t>
      </w:r>
      <w:r w:rsidRPr="00305989">
        <w:rPr>
          <w:lang w:val="ru-RU"/>
        </w:rPr>
        <w:t xml:space="preserve"> по</w:t>
      </w:r>
      <w:r>
        <w:rPr>
          <w:lang w:val="ru-RU"/>
        </w:rPr>
        <w:t>себно за сваки вид превоза</w:t>
      </w:r>
      <w:r w:rsidRPr="00305989">
        <w:rPr>
          <w:lang w:val="ru-RU"/>
        </w:rPr>
        <w:t xml:space="preserve"> који </w:t>
      </w:r>
      <w:r>
        <w:rPr>
          <w:lang w:val="ru-RU"/>
        </w:rPr>
        <w:t>се</w:t>
      </w:r>
      <w:r w:rsidRPr="00305989">
        <w:rPr>
          <w:lang w:val="ru-RU"/>
        </w:rPr>
        <w:t xml:space="preserve"> </w:t>
      </w:r>
      <w:r>
        <w:rPr>
          <w:lang w:val="ru-RU"/>
        </w:rPr>
        <w:t>користи.</w:t>
      </w:r>
    </w:p>
    <w:p w:rsidR="00BE390F" w:rsidRPr="00BD35D2" w:rsidRDefault="00BE390F" w:rsidP="009A6EBB">
      <w:pPr>
        <w:rPr>
          <w:lang w:val="sr-Cyrl-CS"/>
        </w:rPr>
      </w:pPr>
    </w:p>
    <w:p w:rsidR="00BE390F" w:rsidRPr="00243CB6" w:rsidRDefault="00BE390F" w:rsidP="009A6EBB">
      <w:pPr>
        <w:pStyle w:val="Heading2"/>
        <w:spacing w:after="0"/>
        <w:rPr>
          <w:lang w:val="en-GB"/>
        </w:rPr>
      </w:pPr>
      <w:r>
        <w:rPr>
          <w:lang w:val="en-GB"/>
        </w:rPr>
        <w:t>Члан</w:t>
      </w:r>
      <w:r w:rsidRPr="00243CB6">
        <w:rPr>
          <w:lang w:val="en-GB"/>
        </w:rPr>
        <w:t xml:space="preserve"> 7</w:t>
      </w:r>
      <w:r>
        <w:rPr>
          <w:lang w:val="en-GB"/>
        </w:rPr>
        <w:t>.</w:t>
      </w:r>
    </w:p>
    <w:p w:rsidR="00BE390F" w:rsidRDefault="00BE390F" w:rsidP="009A6EBB">
      <w:pPr>
        <w:pStyle w:val="Heading2"/>
        <w:spacing w:after="0"/>
        <w:rPr>
          <w:lang w:val="sr-Cyrl-CS"/>
        </w:rPr>
      </w:pPr>
      <w:r>
        <w:rPr>
          <w:lang w:val="sr-Cyrl-CS"/>
        </w:rPr>
        <w:t>Стимулација</w:t>
      </w:r>
      <w:r>
        <w:rPr>
          <w:lang w:val="en-GB"/>
        </w:rPr>
        <w:t xml:space="preserve"> комбинованог</w:t>
      </w:r>
      <w:r w:rsidRPr="00243CB6">
        <w:rPr>
          <w:lang w:val="en-GB"/>
        </w:rPr>
        <w:t xml:space="preserve"> </w:t>
      </w:r>
      <w:r>
        <w:rPr>
          <w:lang w:val="en-GB"/>
        </w:rPr>
        <w:t>транспорта</w:t>
      </w:r>
    </w:p>
    <w:p w:rsidR="00BE390F" w:rsidRPr="00600DCF" w:rsidRDefault="00BE390F" w:rsidP="009A6EBB">
      <w:pPr>
        <w:rPr>
          <w:lang w:val="sr-Cyrl-CS"/>
        </w:rPr>
      </w:pPr>
    </w:p>
    <w:p w:rsidR="00BE390F" w:rsidRDefault="00BE390F" w:rsidP="009A6EBB">
      <w:pPr>
        <w:numPr>
          <w:ilvl w:val="0"/>
          <w:numId w:val="10"/>
        </w:numPr>
        <w:jc w:val="both"/>
        <w:rPr>
          <w:lang w:val="ru-RU"/>
        </w:rPr>
      </w:pPr>
      <w:r w:rsidRPr="00305989">
        <w:rPr>
          <w:lang w:val="ru-RU"/>
        </w:rPr>
        <w:t>Уговорне стране предузе</w:t>
      </w:r>
      <w:r>
        <w:rPr>
          <w:lang w:val="ru-RU"/>
        </w:rPr>
        <w:t>ће све неопходне мере</w:t>
      </w:r>
      <w:r w:rsidRPr="00305989">
        <w:rPr>
          <w:lang w:val="ru-RU"/>
        </w:rPr>
        <w:t xml:space="preserve"> како би се </w:t>
      </w:r>
      <w:r>
        <w:rPr>
          <w:lang w:val="ru-RU"/>
        </w:rPr>
        <w:t>железничка</w:t>
      </w:r>
      <w:r w:rsidRPr="00305989">
        <w:rPr>
          <w:lang w:val="ru-RU"/>
        </w:rPr>
        <w:t>, друм</w:t>
      </w:r>
      <w:r>
        <w:rPr>
          <w:lang w:val="ru-RU"/>
        </w:rPr>
        <w:t>ска</w:t>
      </w:r>
      <w:r w:rsidRPr="00305989">
        <w:rPr>
          <w:lang w:val="ru-RU"/>
        </w:rPr>
        <w:t xml:space="preserve"> и лу</w:t>
      </w:r>
      <w:r>
        <w:rPr>
          <w:lang w:val="ru-RU"/>
        </w:rPr>
        <w:t>чка предузећа</w:t>
      </w:r>
      <w:r w:rsidRPr="00305989">
        <w:rPr>
          <w:lang w:val="ru-RU"/>
        </w:rPr>
        <w:t xml:space="preserve">, </w:t>
      </w:r>
      <w:r>
        <w:rPr>
          <w:lang w:val="ru-RU"/>
        </w:rPr>
        <w:t>оператори</w:t>
      </w:r>
      <w:r w:rsidRPr="00305989">
        <w:rPr>
          <w:lang w:val="ru-RU"/>
        </w:rPr>
        <w:t xml:space="preserve"> комбинован</w:t>
      </w:r>
      <w:r>
        <w:rPr>
          <w:lang w:val="ru-RU"/>
        </w:rPr>
        <w:t>ог</w:t>
      </w:r>
      <w:r w:rsidRPr="00305989">
        <w:rPr>
          <w:lang w:val="ru-RU"/>
        </w:rPr>
        <w:t xml:space="preserve"> транспорт</w:t>
      </w:r>
      <w:r>
        <w:rPr>
          <w:lang w:val="ru-RU"/>
        </w:rPr>
        <w:t>а</w:t>
      </w:r>
      <w:r w:rsidRPr="00305989">
        <w:rPr>
          <w:lang w:val="ru-RU"/>
        </w:rPr>
        <w:t xml:space="preserve"> и </w:t>
      </w:r>
      <w:r>
        <w:rPr>
          <w:lang w:val="ru-RU"/>
        </w:rPr>
        <w:t>бродарска предузећа</w:t>
      </w:r>
      <w:r w:rsidRPr="00305989">
        <w:rPr>
          <w:lang w:val="ru-RU"/>
        </w:rPr>
        <w:t xml:space="preserve"> </w:t>
      </w:r>
      <w:r>
        <w:rPr>
          <w:lang w:val="ru-RU"/>
        </w:rPr>
        <w:t xml:space="preserve">њихових земаља договорила о мерама којима се унапређује </w:t>
      </w:r>
      <w:r w:rsidRPr="00305989">
        <w:rPr>
          <w:lang w:val="ru-RU"/>
        </w:rPr>
        <w:t xml:space="preserve">развој међународног комбинованог транспорта, </w:t>
      </w:r>
      <w:r>
        <w:rPr>
          <w:lang w:val="ru-RU"/>
        </w:rPr>
        <w:t>водећи рачуна о предностима које овај систем</w:t>
      </w:r>
      <w:r w:rsidRPr="001F5BB6">
        <w:rPr>
          <w:lang w:val="ru-RU"/>
        </w:rPr>
        <w:t xml:space="preserve"> транспорта</w:t>
      </w:r>
      <w:r>
        <w:rPr>
          <w:lang w:val="ru-RU"/>
        </w:rPr>
        <w:t xml:space="preserve"> пружа</w:t>
      </w:r>
      <w:r w:rsidRPr="00305989">
        <w:rPr>
          <w:lang w:val="ru-RU"/>
        </w:rPr>
        <w:t>.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10"/>
        </w:numPr>
        <w:jc w:val="both"/>
        <w:rPr>
          <w:lang w:val="ru-RU"/>
        </w:rPr>
      </w:pPr>
      <w:r w:rsidRPr="00305989">
        <w:rPr>
          <w:lang w:val="ru-RU"/>
        </w:rPr>
        <w:t>Уговорне стране пружи</w:t>
      </w:r>
      <w:r>
        <w:rPr>
          <w:lang w:val="ru-RU"/>
        </w:rPr>
        <w:t>ће</w:t>
      </w:r>
      <w:r w:rsidRPr="00305989">
        <w:rPr>
          <w:lang w:val="ru-RU"/>
        </w:rPr>
        <w:t xml:space="preserve"> пуну подршку</w:t>
      </w:r>
      <w:r>
        <w:rPr>
          <w:lang w:val="ru-RU"/>
        </w:rPr>
        <w:t xml:space="preserve"> </w:t>
      </w:r>
      <w:r w:rsidRPr="00305989">
        <w:rPr>
          <w:lang w:val="ru-RU"/>
        </w:rPr>
        <w:t>железни</w:t>
      </w:r>
      <w:r>
        <w:rPr>
          <w:lang w:val="ru-RU"/>
        </w:rPr>
        <w:t>чким, друмским, лучким</w:t>
      </w:r>
      <w:ins w:id="1" w:author="Uprava" w:date="2005-10-18T10:06:00Z">
        <w:r>
          <w:rPr>
            <w:lang w:val="ru-RU"/>
          </w:rPr>
          <w:t xml:space="preserve"> </w:t>
        </w:r>
      </w:ins>
      <w:r>
        <w:rPr>
          <w:lang w:val="ru-RU"/>
        </w:rPr>
        <w:t>предузећима њихових земаља како би помогле у погледу</w:t>
      </w:r>
      <w:r w:rsidRPr="00305989">
        <w:rPr>
          <w:lang w:val="ru-RU"/>
        </w:rPr>
        <w:t xml:space="preserve"> </w:t>
      </w:r>
      <w:r>
        <w:rPr>
          <w:lang w:val="ru-RU"/>
        </w:rPr>
        <w:t>развоја</w:t>
      </w:r>
      <w:r w:rsidRPr="00305989">
        <w:rPr>
          <w:lang w:val="ru-RU"/>
        </w:rPr>
        <w:t xml:space="preserve"> инфраструктуре за међународни комбиновани транспорт (</w:t>
      </w:r>
      <w:r>
        <w:rPr>
          <w:lang w:val="ru-RU"/>
        </w:rPr>
        <w:t>друмск</w:t>
      </w:r>
      <w:r w:rsidRPr="00305989">
        <w:rPr>
          <w:lang w:val="ru-RU"/>
        </w:rPr>
        <w:t>а, железн</w:t>
      </w:r>
      <w:r>
        <w:rPr>
          <w:lang w:val="ru-RU"/>
        </w:rPr>
        <w:t>ичка</w:t>
      </w:r>
      <w:r w:rsidRPr="00305989">
        <w:rPr>
          <w:lang w:val="ru-RU"/>
        </w:rPr>
        <w:t xml:space="preserve"> и лу</w:t>
      </w:r>
      <w:r>
        <w:rPr>
          <w:lang w:val="ru-RU"/>
        </w:rPr>
        <w:t>ч</w:t>
      </w:r>
      <w:r w:rsidRPr="00305989">
        <w:rPr>
          <w:lang w:val="ru-RU"/>
        </w:rPr>
        <w:t>к</w:t>
      </w:r>
      <w:r>
        <w:rPr>
          <w:lang w:val="ru-RU"/>
        </w:rPr>
        <w:t>а</w:t>
      </w:r>
      <w:r w:rsidRPr="00305989">
        <w:rPr>
          <w:lang w:val="ru-RU"/>
        </w:rPr>
        <w:t>, терминал</w:t>
      </w:r>
      <w:r>
        <w:rPr>
          <w:lang w:val="ru-RU"/>
        </w:rPr>
        <w:t>и</w:t>
      </w:r>
      <w:r w:rsidRPr="00305989">
        <w:rPr>
          <w:lang w:val="ru-RU"/>
        </w:rPr>
        <w:t xml:space="preserve"> за комбиновани транспорт).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10"/>
        </w:numPr>
        <w:jc w:val="both"/>
        <w:rPr>
          <w:lang w:val="ru-RU"/>
        </w:rPr>
      </w:pPr>
      <w:r w:rsidRPr="00305989">
        <w:rPr>
          <w:lang w:val="ru-RU"/>
        </w:rPr>
        <w:t>Уговорне стране предузе</w:t>
      </w:r>
      <w:r>
        <w:rPr>
          <w:lang w:val="ru-RU"/>
        </w:rPr>
        <w:t>ће</w:t>
      </w:r>
      <w:r w:rsidRPr="00305989">
        <w:rPr>
          <w:lang w:val="ru-RU"/>
        </w:rPr>
        <w:t xml:space="preserve"> одговарајуће мере да међународни комбиновани транспорт од</w:t>
      </w:r>
      <w:r>
        <w:rPr>
          <w:lang w:val="ru-RU"/>
        </w:rPr>
        <w:t>/</w:t>
      </w:r>
      <w:r w:rsidRPr="00305989">
        <w:rPr>
          <w:lang w:val="ru-RU"/>
        </w:rPr>
        <w:t xml:space="preserve">до терминала </w:t>
      </w:r>
      <w:r>
        <w:rPr>
          <w:lang w:val="ru-RU"/>
        </w:rPr>
        <w:t xml:space="preserve">за комбиновани транспорт </w:t>
      </w:r>
      <w:r w:rsidRPr="00305989">
        <w:rPr>
          <w:lang w:val="ru-RU"/>
        </w:rPr>
        <w:t xml:space="preserve">на територијама њихових држава не буде предмет забрана које важе током викенда и празника. </w:t>
      </w:r>
    </w:p>
    <w:p w:rsidR="00BE390F" w:rsidRDefault="00BE390F" w:rsidP="009A6EBB">
      <w:pPr>
        <w:jc w:val="both"/>
        <w:rPr>
          <w:lang w:val="ru-RU"/>
        </w:rPr>
      </w:pPr>
    </w:p>
    <w:p w:rsidR="00BE390F" w:rsidRPr="00050F83" w:rsidRDefault="00BE390F" w:rsidP="009A6EBB">
      <w:pPr>
        <w:tabs>
          <w:tab w:val="left" w:pos="748"/>
        </w:tabs>
        <w:ind w:left="426" w:hanging="426"/>
        <w:jc w:val="both"/>
        <w:rPr>
          <w:lang w:val="sl-SI"/>
        </w:rPr>
      </w:pPr>
      <w:r>
        <w:rPr>
          <w:lang w:val="ru-RU"/>
        </w:rPr>
        <w:t>4)</w:t>
      </w:r>
      <w:r w:rsidRPr="001F5BB6">
        <w:rPr>
          <w:lang w:val="ru-RU"/>
        </w:rPr>
        <w:t xml:space="preserve"> </w:t>
      </w:r>
      <w:r>
        <w:rPr>
          <w:lang w:val="ru-RU"/>
        </w:rPr>
        <w:t xml:space="preserve">Стране уговорнице предузеће неопходне мере за обављање међународног комбинованог </w:t>
      </w:r>
      <w:r>
        <w:rPr>
          <w:lang w:val="sr-Cyrl-CS"/>
        </w:rPr>
        <w:t>транспорта</w:t>
      </w:r>
      <w:r>
        <w:rPr>
          <w:lang w:val="ru-RU"/>
        </w:rPr>
        <w:t xml:space="preserve"> робе како би се створили услови за пролаз друмских возила са укупном масом до 44 тоне од/до терминала за комбиновани транспорт. </w:t>
      </w:r>
    </w:p>
    <w:p w:rsidR="00BE390F" w:rsidRPr="0039699B" w:rsidRDefault="00BE390F" w:rsidP="009A6EBB">
      <w:pPr>
        <w:jc w:val="both"/>
        <w:rPr>
          <w:lang w:val="sl-SI"/>
        </w:rPr>
      </w:pPr>
    </w:p>
    <w:p w:rsidR="00BE390F" w:rsidRDefault="00BE390F" w:rsidP="009A6EBB">
      <w:pPr>
        <w:numPr>
          <w:ilvl w:val="0"/>
          <w:numId w:val="12"/>
        </w:numPr>
        <w:jc w:val="both"/>
        <w:rPr>
          <w:lang w:val="ru-RU"/>
        </w:rPr>
      </w:pPr>
      <w:r w:rsidRPr="00305989">
        <w:rPr>
          <w:lang w:val="ru-RU"/>
        </w:rPr>
        <w:t>Уговорне стране предузе</w:t>
      </w:r>
      <w:r>
        <w:rPr>
          <w:lang w:val="ru-RU"/>
        </w:rPr>
        <w:t xml:space="preserve">ће неопходне мере за унапређење развоја </w:t>
      </w:r>
      <w:r w:rsidRPr="00305989">
        <w:rPr>
          <w:lang w:val="ru-RU"/>
        </w:rPr>
        <w:t>транспортн</w:t>
      </w:r>
      <w:r>
        <w:rPr>
          <w:lang w:val="ru-RU"/>
        </w:rPr>
        <w:t>е инфраструктуре</w:t>
      </w:r>
      <w:r w:rsidRPr="00305989">
        <w:rPr>
          <w:lang w:val="ru-RU"/>
        </w:rPr>
        <w:t xml:space="preserve"> </w:t>
      </w:r>
      <w:r>
        <w:rPr>
          <w:lang w:val="ru-RU"/>
        </w:rPr>
        <w:t>и коридора</w:t>
      </w:r>
      <w:r w:rsidRPr="00305989">
        <w:rPr>
          <w:lang w:val="ru-RU"/>
        </w:rPr>
        <w:t xml:space="preserve"> у оквиру мреже међународног комбинованог транспорта.</w:t>
      </w:r>
    </w:p>
    <w:p w:rsidR="00BE390F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12"/>
        </w:numPr>
        <w:jc w:val="both"/>
        <w:rPr>
          <w:lang w:val="ru-RU"/>
        </w:rPr>
      </w:pPr>
      <w:r>
        <w:rPr>
          <w:lang w:val="ru-RU"/>
        </w:rPr>
        <w:t>Уговорне стране настојаће да ж</w:t>
      </w:r>
      <w:r w:rsidRPr="00305989">
        <w:rPr>
          <w:lang w:val="ru-RU"/>
        </w:rPr>
        <w:t>елезничк</w:t>
      </w:r>
      <w:r>
        <w:rPr>
          <w:lang w:val="ru-RU"/>
        </w:rPr>
        <w:t xml:space="preserve">а предузећа </w:t>
      </w:r>
      <w:r w:rsidRPr="00305989">
        <w:rPr>
          <w:lang w:val="ru-RU"/>
        </w:rPr>
        <w:t>узајамно призна</w:t>
      </w:r>
      <w:r>
        <w:rPr>
          <w:lang w:val="ru-RU"/>
        </w:rPr>
        <w:t>ју</w:t>
      </w:r>
      <w:r w:rsidRPr="00305989">
        <w:rPr>
          <w:lang w:val="ru-RU"/>
        </w:rPr>
        <w:t xml:space="preserve"> </w:t>
      </w:r>
      <w:r w:rsidRPr="000B6029">
        <w:rPr>
          <w:lang w:val="ru-RU"/>
        </w:rPr>
        <w:t xml:space="preserve"> сертификате</w:t>
      </w:r>
      <w:r>
        <w:rPr>
          <w:lang w:val="ru-RU"/>
        </w:rPr>
        <w:t xml:space="preserve"> </w:t>
      </w:r>
      <w:r w:rsidRPr="00305989">
        <w:rPr>
          <w:lang w:val="ru-RU"/>
        </w:rPr>
        <w:t xml:space="preserve">техничког прегледа </w:t>
      </w:r>
      <w:r>
        <w:rPr>
          <w:lang w:val="ru-RU"/>
        </w:rPr>
        <w:t>возних средстава</w:t>
      </w:r>
      <w:r w:rsidRPr="00305989">
        <w:rPr>
          <w:lang w:val="ru-RU"/>
        </w:rPr>
        <w:t xml:space="preserve"> и вагона који се користе за комбиновани транспорт и прихват</w:t>
      </w:r>
      <w:r>
        <w:rPr>
          <w:lang w:val="ru-RU"/>
        </w:rPr>
        <w:t>е</w:t>
      </w:r>
      <w:r w:rsidRPr="00305989">
        <w:rPr>
          <w:lang w:val="ru-RU"/>
        </w:rPr>
        <w:t xml:space="preserve"> их на територији држава Уговорних страна без даљег прегледа.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12"/>
        </w:numPr>
        <w:ind w:left="357" w:hanging="357"/>
        <w:jc w:val="both"/>
        <w:rPr>
          <w:lang w:val="ru-RU"/>
        </w:rPr>
      </w:pPr>
      <w:r w:rsidRPr="00305989">
        <w:rPr>
          <w:lang w:val="ru-RU"/>
        </w:rPr>
        <w:t xml:space="preserve">Уговорне стране </w:t>
      </w:r>
      <w:r>
        <w:rPr>
          <w:lang w:val="ru-RU"/>
        </w:rPr>
        <w:t xml:space="preserve">настојаће да </w:t>
      </w:r>
      <w:r w:rsidRPr="00305989">
        <w:rPr>
          <w:lang w:val="ru-RU"/>
        </w:rPr>
        <w:t>модернизују</w:t>
      </w:r>
      <w:r>
        <w:rPr>
          <w:lang w:val="ru-RU"/>
        </w:rPr>
        <w:t xml:space="preserve"> </w:t>
      </w:r>
      <w:r w:rsidRPr="00305989">
        <w:rPr>
          <w:lang w:val="ru-RU"/>
        </w:rPr>
        <w:t xml:space="preserve">инфраструктуру и </w:t>
      </w:r>
      <w:r>
        <w:rPr>
          <w:lang w:val="ru-RU"/>
        </w:rPr>
        <w:t xml:space="preserve">да </w:t>
      </w:r>
      <w:r w:rsidRPr="00305989">
        <w:rPr>
          <w:lang w:val="ru-RU"/>
        </w:rPr>
        <w:t>граничн</w:t>
      </w:r>
      <w:r>
        <w:rPr>
          <w:lang w:val="ru-RU"/>
        </w:rPr>
        <w:t xml:space="preserve">и поступци у саобраћају буду усклађени са </w:t>
      </w:r>
      <w:r w:rsidRPr="00305989">
        <w:rPr>
          <w:lang w:val="ru-RU"/>
        </w:rPr>
        <w:t>п</w:t>
      </w:r>
      <w:r>
        <w:rPr>
          <w:lang w:val="ru-RU"/>
        </w:rPr>
        <w:t>репорукама</w:t>
      </w:r>
      <w:r w:rsidRPr="00305989">
        <w:rPr>
          <w:lang w:val="ru-RU"/>
        </w:rPr>
        <w:t xml:space="preserve"> Европск</w:t>
      </w:r>
      <w:r>
        <w:rPr>
          <w:lang w:val="ru-RU"/>
        </w:rPr>
        <w:t>ог</w:t>
      </w:r>
      <w:r w:rsidRPr="00305989">
        <w:rPr>
          <w:lang w:val="ru-RU"/>
        </w:rPr>
        <w:t xml:space="preserve"> споразум</w:t>
      </w:r>
      <w:r>
        <w:rPr>
          <w:lang w:val="ru-RU"/>
        </w:rPr>
        <w:t>а</w:t>
      </w:r>
      <w:r w:rsidRPr="00305989">
        <w:rPr>
          <w:lang w:val="ru-RU"/>
        </w:rPr>
        <w:t xml:space="preserve"> о </w:t>
      </w:r>
    </w:p>
    <w:p w:rsidR="00BE390F" w:rsidRDefault="00BE390F" w:rsidP="00210A32">
      <w:pPr>
        <w:jc w:val="both"/>
        <w:rPr>
          <w:lang w:val="ru-RU"/>
        </w:rPr>
      </w:pPr>
      <w:r>
        <w:rPr>
          <w:lang w:val="ru-RU"/>
        </w:rPr>
        <w:lastRenderedPageBreak/>
        <w:t>важним међународним линијама</w:t>
      </w:r>
      <w:r w:rsidRPr="00305989">
        <w:rPr>
          <w:lang w:val="ru-RU"/>
        </w:rPr>
        <w:t xml:space="preserve"> за комбиновани транспорт и</w:t>
      </w:r>
      <w:r>
        <w:rPr>
          <w:lang w:val="ru-RU"/>
        </w:rPr>
        <w:t xml:space="preserve"> пратећим постројењима</w:t>
      </w:r>
      <w:r w:rsidRPr="00305989">
        <w:rPr>
          <w:lang w:val="ru-RU"/>
        </w:rPr>
        <w:t xml:space="preserve"> (</w:t>
      </w:r>
      <w:r>
        <w:rPr>
          <w:lang w:val="en-GB"/>
        </w:rPr>
        <w:t>AGTC</w:t>
      </w:r>
      <w:r w:rsidRPr="00305989">
        <w:rPr>
          <w:lang w:val="ru-RU"/>
        </w:rPr>
        <w:t>).</w:t>
      </w:r>
    </w:p>
    <w:p w:rsidR="00BE390F" w:rsidRPr="001F5BB6" w:rsidRDefault="00BE390F" w:rsidP="009A6EBB">
      <w:pPr>
        <w:pStyle w:val="Heading2"/>
        <w:spacing w:after="0"/>
        <w:rPr>
          <w:lang w:val="ru-RU"/>
        </w:rPr>
      </w:pPr>
    </w:p>
    <w:p w:rsidR="00BE390F" w:rsidRPr="005F7BD7" w:rsidRDefault="00BE390F" w:rsidP="009A6EBB">
      <w:pPr>
        <w:pStyle w:val="Heading2"/>
        <w:spacing w:after="0"/>
        <w:rPr>
          <w:lang w:val="ru-RU"/>
        </w:rPr>
      </w:pPr>
      <w:r w:rsidRPr="005F7BD7">
        <w:rPr>
          <w:lang w:val="ru-RU"/>
        </w:rPr>
        <w:t>Члан 8.</w:t>
      </w:r>
    </w:p>
    <w:p w:rsidR="00BE390F" w:rsidRDefault="00BE390F" w:rsidP="009A6EBB">
      <w:pPr>
        <w:pStyle w:val="Heading2"/>
        <w:spacing w:after="0"/>
        <w:rPr>
          <w:lang w:val="sr-Cyrl-CS"/>
        </w:rPr>
      </w:pPr>
      <w:r w:rsidRPr="005F7BD7">
        <w:rPr>
          <w:lang w:val="ru-RU"/>
        </w:rPr>
        <w:t>Сарадња</w:t>
      </w:r>
    </w:p>
    <w:p w:rsidR="00BE390F" w:rsidRPr="00600DCF" w:rsidRDefault="00BE390F" w:rsidP="009A6EBB">
      <w:pPr>
        <w:rPr>
          <w:lang w:val="sr-Cyrl-CS"/>
        </w:rPr>
      </w:pPr>
    </w:p>
    <w:p w:rsidR="00BE390F" w:rsidRPr="006E7BAA" w:rsidRDefault="00BE390F" w:rsidP="009A6EBB">
      <w:pPr>
        <w:numPr>
          <w:ilvl w:val="0"/>
          <w:numId w:val="1"/>
        </w:numPr>
        <w:tabs>
          <w:tab w:val="left" w:pos="748"/>
        </w:tabs>
        <w:jc w:val="both"/>
        <w:rPr>
          <w:lang w:val="sl-SI"/>
        </w:rPr>
      </w:pPr>
      <w:r w:rsidRPr="006E7BAA">
        <w:rPr>
          <w:lang w:val="ru-RU"/>
        </w:rPr>
        <w:t xml:space="preserve">Стране уговорнице подстицаће железничка, друмска, лучка предузећа и предузећа за </w:t>
      </w:r>
      <w:r w:rsidRPr="000B6029">
        <w:rPr>
          <w:lang w:val="ru-RU"/>
        </w:rPr>
        <w:t>унутрашњи</w:t>
      </w:r>
      <w:r>
        <w:rPr>
          <w:lang w:val="ru-RU"/>
        </w:rPr>
        <w:t xml:space="preserve"> </w:t>
      </w:r>
      <w:r w:rsidRPr="006E7BAA">
        <w:rPr>
          <w:lang w:val="ru-RU"/>
        </w:rPr>
        <w:t xml:space="preserve">речни и поморски </w:t>
      </w:r>
      <w:r w:rsidRPr="006E7BAA">
        <w:rPr>
          <w:lang w:val="sr-Cyrl-CS"/>
        </w:rPr>
        <w:t>транспорт</w:t>
      </w:r>
      <w:r w:rsidRPr="006E7BAA">
        <w:rPr>
          <w:lang w:val="ru-RU"/>
        </w:rPr>
        <w:t xml:space="preserve"> на међусобну сарадњу, у циљу детаљне разраде конкурентне понуде за комбиновани </w:t>
      </w:r>
      <w:r w:rsidRPr="006E7BAA">
        <w:rPr>
          <w:lang w:val="sr-Cyrl-CS"/>
        </w:rPr>
        <w:t>транспорт</w:t>
      </w:r>
      <w:r>
        <w:rPr>
          <w:lang w:val="ru-RU"/>
        </w:rPr>
        <w:t xml:space="preserve"> робе, а нарочито </w:t>
      </w:r>
      <w:r w:rsidRPr="006E7BAA">
        <w:rPr>
          <w:lang w:val="ru-RU"/>
        </w:rPr>
        <w:t xml:space="preserve">понуде које се односе на квалитет </w:t>
      </w:r>
      <w:r w:rsidRPr="006E7BAA">
        <w:rPr>
          <w:lang w:val="sr-Cyrl-CS"/>
        </w:rPr>
        <w:t>транспорта</w:t>
      </w:r>
      <w:r w:rsidRPr="006E7BAA">
        <w:rPr>
          <w:lang w:val="ru-RU"/>
        </w:rPr>
        <w:t xml:space="preserve">, поштовање и скраћење рокова </w:t>
      </w:r>
      <w:r w:rsidRPr="006E7BAA">
        <w:rPr>
          <w:lang w:val="sr-Cyrl-CS"/>
        </w:rPr>
        <w:t>транспорта</w:t>
      </w:r>
      <w:r w:rsidRPr="006E7BAA">
        <w:rPr>
          <w:lang w:val="ru-RU"/>
        </w:rPr>
        <w:t xml:space="preserve"> и услова испоруке, на основу комерцијално прихватљиве тарифе, као и на развој међународног комбинованог </w:t>
      </w:r>
      <w:r w:rsidRPr="006E7BAA">
        <w:rPr>
          <w:lang w:val="sr-Cyrl-CS"/>
        </w:rPr>
        <w:t xml:space="preserve">транспорта </w:t>
      </w:r>
      <w:r w:rsidRPr="006E7BAA">
        <w:rPr>
          <w:lang w:val="ru-RU"/>
        </w:rPr>
        <w:t>робе.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1"/>
        </w:numPr>
        <w:jc w:val="both"/>
        <w:rPr>
          <w:lang w:val="ru-RU"/>
        </w:rPr>
      </w:pPr>
      <w:r w:rsidRPr="00305989">
        <w:rPr>
          <w:lang w:val="ru-RU"/>
        </w:rPr>
        <w:t xml:space="preserve">Уговорне стране </w:t>
      </w:r>
      <w:r>
        <w:rPr>
          <w:lang w:val="ru-RU"/>
        </w:rPr>
        <w:t>настојаће</w:t>
      </w:r>
      <w:r w:rsidRPr="00305989">
        <w:rPr>
          <w:lang w:val="ru-RU"/>
        </w:rPr>
        <w:t xml:space="preserve"> да уведу ефикасне мере усмерен</w:t>
      </w:r>
      <w:r>
        <w:rPr>
          <w:lang w:val="ru-RU"/>
        </w:rPr>
        <w:t>е</w:t>
      </w:r>
      <w:r w:rsidRPr="00305989">
        <w:rPr>
          <w:lang w:val="ru-RU"/>
        </w:rPr>
        <w:t xml:space="preserve"> ка највећем могућем обиму међународног транспорта путем комбинованог транспорта.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1"/>
        </w:numPr>
        <w:jc w:val="both"/>
        <w:rPr>
          <w:lang w:val="ru-RU"/>
        </w:rPr>
      </w:pPr>
      <w:r w:rsidRPr="00305989">
        <w:rPr>
          <w:lang w:val="ru-RU"/>
        </w:rPr>
        <w:t xml:space="preserve">Уговорне стране </w:t>
      </w:r>
      <w:r>
        <w:rPr>
          <w:lang w:val="ru-RU"/>
        </w:rPr>
        <w:t>узајамно ће</w:t>
      </w:r>
      <w:r w:rsidRPr="00305989">
        <w:rPr>
          <w:lang w:val="ru-RU"/>
        </w:rPr>
        <w:t xml:space="preserve"> </w:t>
      </w:r>
      <w:r>
        <w:rPr>
          <w:lang w:val="ru-RU"/>
        </w:rPr>
        <w:t xml:space="preserve">се </w:t>
      </w:r>
      <w:r w:rsidRPr="00305989">
        <w:rPr>
          <w:lang w:val="ru-RU"/>
        </w:rPr>
        <w:t>обавештавати о свакој промени националног законодавства која се односи на комбиновани транспорт и о побољшању квалитета услуга у међународном комбинованом транспорту.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1"/>
        </w:numPr>
        <w:ind w:left="357" w:hanging="357"/>
        <w:jc w:val="both"/>
        <w:rPr>
          <w:lang w:val="ru-RU"/>
        </w:rPr>
      </w:pPr>
      <w:r w:rsidRPr="00305989">
        <w:rPr>
          <w:lang w:val="ru-RU"/>
        </w:rPr>
        <w:t xml:space="preserve">Уговорне стране </w:t>
      </w:r>
      <w:r>
        <w:rPr>
          <w:lang w:val="ru-RU"/>
        </w:rPr>
        <w:t xml:space="preserve">препоручиће </w:t>
      </w:r>
      <w:r w:rsidRPr="000B6029">
        <w:rPr>
          <w:lang w:val="ru-RU"/>
        </w:rPr>
        <w:t>својим</w:t>
      </w:r>
      <w:r>
        <w:rPr>
          <w:lang w:val="ru-RU"/>
        </w:rPr>
        <w:t xml:space="preserve"> </w:t>
      </w:r>
      <w:r w:rsidRPr="00305989">
        <w:rPr>
          <w:lang w:val="ru-RU"/>
        </w:rPr>
        <w:t>железничким</w:t>
      </w:r>
      <w:r>
        <w:rPr>
          <w:lang w:val="ru-RU"/>
        </w:rPr>
        <w:t xml:space="preserve">, лучким и бродарским предузећима </w:t>
      </w:r>
      <w:r w:rsidRPr="00305989">
        <w:rPr>
          <w:lang w:val="ru-RU"/>
        </w:rPr>
        <w:t xml:space="preserve">да сарађују на успостављању нових </w:t>
      </w:r>
      <w:r>
        <w:rPr>
          <w:lang w:val="ru-RU"/>
        </w:rPr>
        <w:t>релација</w:t>
      </w:r>
      <w:r w:rsidRPr="00305989">
        <w:rPr>
          <w:lang w:val="ru-RU"/>
        </w:rPr>
        <w:t xml:space="preserve"> за међународни комбиновани транспорт.</w:t>
      </w:r>
    </w:p>
    <w:p w:rsidR="00BE390F" w:rsidRDefault="00BE390F" w:rsidP="009A6EBB">
      <w:pPr>
        <w:jc w:val="both"/>
        <w:rPr>
          <w:lang w:val="ru-RU"/>
        </w:rPr>
      </w:pPr>
    </w:p>
    <w:p w:rsidR="00BE390F" w:rsidRPr="00305989" w:rsidRDefault="00BE390F" w:rsidP="009A6EBB">
      <w:pPr>
        <w:numPr>
          <w:ilvl w:val="0"/>
          <w:numId w:val="1"/>
        </w:numPr>
        <w:ind w:left="357" w:hanging="357"/>
        <w:jc w:val="both"/>
        <w:rPr>
          <w:lang w:val="ru-RU"/>
        </w:rPr>
      </w:pPr>
      <w:r w:rsidRPr="00305989">
        <w:rPr>
          <w:lang w:val="ru-RU"/>
        </w:rPr>
        <w:t>Уговорне стране препоручи</w:t>
      </w:r>
      <w:r>
        <w:rPr>
          <w:lang w:val="ru-RU"/>
        </w:rPr>
        <w:t>ће</w:t>
      </w:r>
      <w:r w:rsidRPr="00305989">
        <w:rPr>
          <w:lang w:val="ru-RU"/>
        </w:rPr>
        <w:t xml:space="preserve"> својим железничким</w:t>
      </w:r>
      <w:r>
        <w:rPr>
          <w:lang w:val="ru-RU"/>
        </w:rPr>
        <w:t>, лучким и бродарским предузећима</w:t>
      </w:r>
      <w:r w:rsidRPr="00305989">
        <w:rPr>
          <w:lang w:val="ru-RU"/>
        </w:rPr>
        <w:t xml:space="preserve"> да склапају билатералне споразуме о узајамном коришћењу</w:t>
      </w:r>
      <w:r>
        <w:rPr>
          <w:lang w:val="ru-RU"/>
        </w:rPr>
        <w:t xml:space="preserve"> </w:t>
      </w:r>
      <w:r w:rsidRPr="000B6029">
        <w:rPr>
          <w:lang w:val="ru-RU"/>
        </w:rPr>
        <w:t>интермодалних</w:t>
      </w:r>
      <w:r>
        <w:rPr>
          <w:lang w:val="ru-RU"/>
        </w:rPr>
        <w:t xml:space="preserve"> товарних</w:t>
      </w:r>
      <w:r w:rsidRPr="00305989">
        <w:rPr>
          <w:lang w:val="ru-RU"/>
        </w:rPr>
        <w:t xml:space="preserve"> јединица</w:t>
      </w:r>
      <w:r>
        <w:rPr>
          <w:lang w:val="ru-RU"/>
        </w:rPr>
        <w:t xml:space="preserve"> </w:t>
      </w:r>
      <w:r w:rsidRPr="00305989">
        <w:rPr>
          <w:lang w:val="ru-RU"/>
        </w:rPr>
        <w:t xml:space="preserve">које припадају власницима регистрованим у њиховим државама. </w:t>
      </w:r>
    </w:p>
    <w:p w:rsidR="00BE390F" w:rsidRDefault="00BE390F" w:rsidP="009A6EBB">
      <w:pPr>
        <w:pStyle w:val="Heading2"/>
        <w:spacing w:after="0"/>
        <w:rPr>
          <w:lang w:val="ru-RU"/>
        </w:rPr>
      </w:pPr>
    </w:p>
    <w:p w:rsidR="00BE390F" w:rsidRPr="00305989" w:rsidRDefault="00BE390F" w:rsidP="009A6EBB">
      <w:pPr>
        <w:pStyle w:val="Heading2"/>
        <w:spacing w:after="0"/>
        <w:rPr>
          <w:lang w:val="ru-RU"/>
        </w:rPr>
      </w:pPr>
      <w:r w:rsidRPr="00305989">
        <w:rPr>
          <w:lang w:val="ru-RU"/>
        </w:rPr>
        <w:t>Члан 9.</w:t>
      </w:r>
    </w:p>
    <w:p w:rsidR="00BE390F" w:rsidRDefault="00BE390F" w:rsidP="009A6EBB">
      <w:pPr>
        <w:pStyle w:val="Heading2"/>
        <w:spacing w:after="0"/>
        <w:rPr>
          <w:lang w:val="ru-RU"/>
        </w:rPr>
      </w:pPr>
      <w:r w:rsidRPr="00305989">
        <w:rPr>
          <w:lang w:val="ru-RU"/>
        </w:rPr>
        <w:t xml:space="preserve">Царинске </w:t>
      </w:r>
      <w:r>
        <w:rPr>
          <w:lang w:val="ru-RU"/>
        </w:rPr>
        <w:t>и друге увозне дажбине</w:t>
      </w:r>
    </w:p>
    <w:p w:rsidR="00BE390F" w:rsidRPr="00600DCF" w:rsidRDefault="00BE390F" w:rsidP="009A6EBB">
      <w:pPr>
        <w:rPr>
          <w:lang w:val="ru-RU"/>
        </w:rPr>
      </w:pPr>
    </w:p>
    <w:p w:rsidR="00BE390F" w:rsidRPr="00305989" w:rsidRDefault="00BE390F" w:rsidP="009A6EBB">
      <w:pPr>
        <w:numPr>
          <w:ilvl w:val="0"/>
          <w:numId w:val="2"/>
        </w:numPr>
        <w:jc w:val="both"/>
        <w:rPr>
          <w:lang w:val="ru-RU"/>
        </w:rPr>
      </w:pPr>
      <w:r>
        <w:rPr>
          <w:lang w:val="sr-Cyrl-CS"/>
        </w:rPr>
        <w:t>Друмска</w:t>
      </w:r>
      <w:r w:rsidRPr="000471A2">
        <w:rPr>
          <w:lang w:val="sr-Cyrl-CS"/>
        </w:rPr>
        <w:t xml:space="preserve"> теретна</w:t>
      </w:r>
      <w:r>
        <w:rPr>
          <w:color w:val="FF0000"/>
          <w:lang w:val="sr-Cyrl-CS"/>
        </w:rPr>
        <w:t xml:space="preserve"> </w:t>
      </w:r>
      <w:r>
        <w:rPr>
          <w:lang w:val="sr-Cyrl-CS"/>
        </w:rPr>
        <w:t>в</w:t>
      </w:r>
      <w:r w:rsidRPr="00305989">
        <w:rPr>
          <w:lang w:val="ru-RU"/>
        </w:rPr>
        <w:t xml:space="preserve">озила регистрована на територији </w:t>
      </w:r>
      <w:r w:rsidRPr="000471A2">
        <w:rPr>
          <w:lang w:val="ru-RU"/>
        </w:rPr>
        <w:t>државе</w:t>
      </w:r>
      <w:r>
        <w:rPr>
          <w:lang w:val="ru-RU"/>
        </w:rPr>
        <w:t xml:space="preserve"> </w:t>
      </w:r>
      <w:r w:rsidRPr="00305989">
        <w:rPr>
          <w:lang w:val="ru-RU"/>
        </w:rPr>
        <w:t xml:space="preserve">једне од Уговорних страна, као и </w:t>
      </w:r>
      <w:r>
        <w:rPr>
          <w:lang w:val="ru-RU"/>
        </w:rPr>
        <w:t>интермодалне товарне јединице</w:t>
      </w:r>
      <w:r w:rsidRPr="00305989">
        <w:rPr>
          <w:lang w:val="ru-RU"/>
        </w:rPr>
        <w:t xml:space="preserve"> које се користе за међународни комбиновани транспорт привремено </w:t>
      </w:r>
      <w:r>
        <w:rPr>
          <w:lang w:val="ru-RU"/>
        </w:rPr>
        <w:t xml:space="preserve">се увозе </w:t>
      </w:r>
      <w:r w:rsidRPr="00305989">
        <w:rPr>
          <w:lang w:val="ru-RU"/>
        </w:rPr>
        <w:t xml:space="preserve">на </w:t>
      </w:r>
      <w:r>
        <w:rPr>
          <w:lang w:val="ru-RU"/>
        </w:rPr>
        <w:t>територију</w:t>
      </w:r>
      <w:r w:rsidRPr="00305989">
        <w:rPr>
          <w:lang w:val="ru-RU"/>
        </w:rPr>
        <w:t xml:space="preserve"> </w:t>
      </w:r>
      <w:r>
        <w:rPr>
          <w:lang w:val="ru-RU"/>
        </w:rPr>
        <w:t>државе</w:t>
      </w:r>
      <w:r>
        <w:rPr>
          <w:lang w:val="sr-Cyrl-CS"/>
        </w:rPr>
        <w:t xml:space="preserve"> </w:t>
      </w:r>
      <w:r w:rsidRPr="000471A2">
        <w:rPr>
          <w:lang w:val="ru-RU"/>
        </w:rPr>
        <w:t xml:space="preserve">друге </w:t>
      </w:r>
      <w:r>
        <w:rPr>
          <w:lang w:val="ru-RU"/>
        </w:rPr>
        <w:t>Уговорне стране</w:t>
      </w:r>
      <w:r w:rsidRPr="00305989">
        <w:rPr>
          <w:lang w:val="ru-RU"/>
        </w:rPr>
        <w:t xml:space="preserve"> ради извршења међународног комбинованог транспорта </w:t>
      </w:r>
      <w:r>
        <w:rPr>
          <w:lang w:val="ru-RU"/>
        </w:rPr>
        <w:t>без плаћања царине и других увозних дажбина, у складу са националним законодавством, под условом да се поновно извезу</w:t>
      </w:r>
      <w:r w:rsidRPr="00305989">
        <w:rPr>
          <w:lang w:val="ru-RU"/>
        </w:rPr>
        <w:t xml:space="preserve">. </w:t>
      </w:r>
    </w:p>
    <w:p w:rsidR="00BE390F" w:rsidRDefault="00BE390F" w:rsidP="009A6EBB">
      <w:pPr>
        <w:ind w:left="340"/>
        <w:jc w:val="both"/>
        <w:rPr>
          <w:lang w:val="ru-RU"/>
        </w:rPr>
      </w:pPr>
      <w:r w:rsidRPr="00305989">
        <w:rPr>
          <w:lang w:val="ru-RU"/>
        </w:rPr>
        <w:t>Исти услови</w:t>
      </w:r>
      <w:r>
        <w:rPr>
          <w:lang w:val="ru-RU"/>
        </w:rPr>
        <w:t xml:space="preserve"> важе и за</w:t>
      </w:r>
      <w:r w:rsidRPr="00305989">
        <w:rPr>
          <w:lang w:val="ru-RU"/>
        </w:rPr>
        <w:t xml:space="preserve"> резервене делове, прибор за возила и опрему неопходну за извршење транспорта који ће бити привремено </w:t>
      </w:r>
      <w:r>
        <w:rPr>
          <w:lang w:val="ru-RU"/>
        </w:rPr>
        <w:t>увежени</w:t>
      </w:r>
      <w:r w:rsidRPr="00305989">
        <w:rPr>
          <w:lang w:val="ru-RU"/>
        </w:rPr>
        <w:t>, заједно са</w:t>
      </w:r>
      <w:r>
        <w:rPr>
          <w:lang w:val="ru-RU"/>
        </w:rPr>
        <w:t xml:space="preserve"> друмским</w:t>
      </w:r>
      <w:r w:rsidRPr="00305989">
        <w:rPr>
          <w:lang w:val="ru-RU"/>
        </w:rPr>
        <w:t xml:space="preserve"> </w:t>
      </w:r>
      <w:r w:rsidRPr="000471A2">
        <w:rPr>
          <w:lang w:val="ru-RU"/>
        </w:rPr>
        <w:t>теретним</w:t>
      </w:r>
      <w:r>
        <w:rPr>
          <w:color w:val="FF0000"/>
          <w:lang w:val="ru-RU"/>
        </w:rPr>
        <w:t xml:space="preserve"> </w:t>
      </w:r>
      <w:r w:rsidRPr="00305989">
        <w:rPr>
          <w:lang w:val="ru-RU"/>
        </w:rPr>
        <w:t>возилима</w:t>
      </w:r>
      <w:r>
        <w:rPr>
          <w:lang w:val="ru-RU"/>
        </w:rPr>
        <w:t xml:space="preserve"> и интермодалним товарним</w:t>
      </w:r>
      <w:r w:rsidRPr="00305989">
        <w:rPr>
          <w:lang w:val="ru-RU"/>
        </w:rPr>
        <w:t xml:space="preserve"> јединицама и бити</w:t>
      </w:r>
      <w:r>
        <w:rPr>
          <w:lang w:val="ru-RU"/>
        </w:rPr>
        <w:t xml:space="preserve"> поново</w:t>
      </w:r>
      <w:r w:rsidRPr="00305989">
        <w:rPr>
          <w:lang w:val="ru-RU"/>
        </w:rPr>
        <w:t xml:space="preserve"> извезени заједно са њима.</w:t>
      </w:r>
    </w:p>
    <w:p w:rsidR="00BE390F" w:rsidRDefault="00BE390F" w:rsidP="009A6EBB">
      <w:pPr>
        <w:ind w:left="340"/>
        <w:jc w:val="both"/>
        <w:rPr>
          <w:lang w:val="ru-RU"/>
        </w:rPr>
      </w:pPr>
    </w:p>
    <w:p w:rsidR="00BE390F" w:rsidRDefault="00BE390F" w:rsidP="009A6EBB">
      <w:pPr>
        <w:ind w:left="340"/>
        <w:jc w:val="both"/>
        <w:rPr>
          <w:lang w:val="ru-RU"/>
        </w:rPr>
      </w:pPr>
      <w:r>
        <w:rPr>
          <w:lang w:val="ru-RU"/>
        </w:rPr>
        <w:t xml:space="preserve">Свака Уговорна страна ће обезбедити изузеће у мери у којој то дозвољава важеће законодавство и на бази реципроцитета. </w:t>
      </w:r>
    </w:p>
    <w:p w:rsidR="00BE390F" w:rsidRPr="00305989" w:rsidRDefault="00BE390F" w:rsidP="009A6EBB">
      <w:pPr>
        <w:ind w:left="340"/>
        <w:jc w:val="both"/>
        <w:rPr>
          <w:lang w:val="ru-RU"/>
        </w:rPr>
      </w:pPr>
    </w:p>
    <w:p w:rsidR="00BE390F" w:rsidRPr="005106F9" w:rsidRDefault="00BE390F" w:rsidP="009A6EBB">
      <w:pPr>
        <w:pStyle w:val="Heading2"/>
        <w:spacing w:after="0"/>
        <w:rPr>
          <w:lang w:val="ru-RU"/>
        </w:rPr>
      </w:pPr>
    </w:p>
    <w:p w:rsidR="00BE390F" w:rsidRPr="00243CB6" w:rsidRDefault="00BE390F" w:rsidP="009A6EBB">
      <w:pPr>
        <w:pStyle w:val="Heading2"/>
        <w:spacing w:after="0"/>
        <w:rPr>
          <w:lang w:val="en-GB"/>
        </w:rPr>
      </w:pPr>
      <w:r>
        <w:rPr>
          <w:lang w:val="en-GB"/>
        </w:rPr>
        <w:t>Члан</w:t>
      </w:r>
      <w:r w:rsidRPr="00243CB6">
        <w:rPr>
          <w:lang w:val="en-GB"/>
        </w:rPr>
        <w:t xml:space="preserve"> 10</w:t>
      </w:r>
      <w:r>
        <w:rPr>
          <w:lang w:val="en-GB"/>
        </w:rPr>
        <w:t>.</w:t>
      </w:r>
    </w:p>
    <w:p w:rsidR="00BE390F" w:rsidRDefault="00BE390F" w:rsidP="009A6EBB">
      <w:pPr>
        <w:pStyle w:val="Heading2"/>
        <w:spacing w:after="0"/>
        <w:rPr>
          <w:lang w:val="sr-Cyrl-CS"/>
        </w:rPr>
      </w:pPr>
      <w:r>
        <w:rPr>
          <w:lang w:val="en-GB"/>
        </w:rPr>
        <w:t>Мешовита комисија</w:t>
      </w:r>
    </w:p>
    <w:p w:rsidR="00BE390F" w:rsidRPr="00600DCF" w:rsidRDefault="00BE390F" w:rsidP="009A6EBB">
      <w:pPr>
        <w:rPr>
          <w:lang w:val="sr-Cyrl-CS"/>
        </w:rPr>
      </w:pPr>
    </w:p>
    <w:p w:rsidR="00BE390F" w:rsidRPr="00302CF4" w:rsidRDefault="00BE390F" w:rsidP="009A6EBB">
      <w:pPr>
        <w:numPr>
          <w:ilvl w:val="0"/>
          <w:numId w:val="3"/>
        </w:numPr>
        <w:jc w:val="both"/>
        <w:rPr>
          <w:b/>
        </w:rPr>
      </w:pPr>
      <w:r>
        <w:rPr>
          <w:lang w:val="ru-RU"/>
        </w:rPr>
        <w:lastRenderedPageBreak/>
        <w:t>У циљу спровођења овог Споразум</w:t>
      </w:r>
      <w:r w:rsidRPr="00305989">
        <w:rPr>
          <w:lang w:val="ru-RU"/>
        </w:rPr>
        <w:t xml:space="preserve">а </w:t>
      </w:r>
      <w:r>
        <w:rPr>
          <w:lang w:val="ru-RU"/>
        </w:rPr>
        <w:t>основаће</w:t>
      </w:r>
      <w:r w:rsidRPr="00305989">
        <w:rPr>
          <w:lang w:val="ru-RU"/>
        </w:rPr>
        <w:t xml:space="preserve"> се Мешовита комисија, која се састоји од пред</w:t>
      </w:r>
      <w:r>
        <w:rPr>
          <w:lang w:val="ru-RU"/>
        </w:rPr>
        <w:t>с</w:t>
      </w:r>
      <w:r w:rsidRPr="00305989">
        <w:rPr>
          <w:lang w:val="ru-RU"/>
        </w:rPr>
        <w:t xml:space="preserve">тавника </w:t>
      </w:r>
      <w:r>
        <w:rPr>
          <w:lang w:val="ru-RU"/>
        </w:rPr>
        <w:t>релевантних</w:t>
      </w:r>
      <w:r w:rsidRPr="00305989">
        <w:rPr>
          <w:lang w:val="ru-RU"/>
        </w:rPr>
        <w:t xml:space="preserve"> тела држава Уговорних страна. Свака Уговорна страна именује у Мешовиту комисију пет чланова у року од 30 дана од ступања на снагу овог </w:t>
      </w:r>
      <w:r>
        <w:rPr>
          <w:lang w:val="ru-RU"/>
        </w:rPr>
        <w:t>Споразум</w:t>
      </w:r>
      <w:r w:rsidRPr="00305989">
        <w:rPr>
          <w:lang w:val="ru-RU"/>
        </w:rPr>
        <w:t xml:space="preserve">а. </w:t>
      </w:r>
    </w:p>
    <w:p w:rsidR="00BE390F" w:rsidRPr="00EF5F3A" w:rsidRDefault="00BE390F" w:rsidP="009A6EBB">
      <w:pPr>
        <w:jc w:val="both"/>
        <w:rPr>
          <w:b/>
        </w:rPr>
      </w:pPr>
    </w:p>
    <w:p w:rsidR="00BE390F" w:rsidRDefault="00BE390F" w:rsidP="009A6EBB">
      <w:pPr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Мешовита комисија ће саставити Листу</w:t>
      </w:r>
      <w:r w:rsidRPr="001F5BB6">
        <w:rPr>
          <w:lang w:val="ru-RU"/>
        </w:rPr>
        <w:t xml:space="preserve"> железничких линија, </w:t>
      </w:r>
      <w:r>
        <w:rPr>
          <w:lang w:val="ru-RU"/>
        </w:rPr>
        <w:t>ж</w:t>
      </w:r>
      <w:r w:rsidRPr="001F5BB6">
        <w:rPr>
          <w:lang w:val="ru-RU"/>
        </w:rPr>
        <w:t xml:space="preserve">елезничких станица </w:t>
      </w:r>
      <w:r>
        <w:rPr>
          <w:lang w:val="ru-RU"/>
        </w:rPr>
        <w:t>са терминалима за међународни комбиновани транспорт</w:t>
      </w:r>
      <w:r w:rsidRPr="001F5BB6">
        <w:rPr>
          <w:lang w:val="ru-RU"/>
        </w:rPr>
        <w:t xml:space="preserve">, </w:t>
      </w:r>
      <w:r>
        <w:rPr>
          <w:lang w:val="ru-RU"/>
        </w:rPr>
        <w:t>терминалима у</w:t>
      </w:r>
      <w:r w:rsidRPr="000471A2">
        <w:rPr>
          <w:lang w:val="ru-RU"/>
        </w:rPr>
        <w:t xml:space="preserve"> унутрашњим</w:t>
      </w:r>
      <w:r>
        <w:rPr>
          <w:lang w:val="ru-RU"/>
        </w:rPr>
        <w:t xml:space="preserve"> речним и морским лукама</w:t>
      </w:r>
      <w:r w:rsidRPr="001F5BB6">
        <w:rPr>
          <w:lang w:val="ru-RU"/>
        </w:rPr>
        <w:t xml:space="preserve">, </w:t>
      </w:r>
      <w:r>
        <w:rPr>
          <w:lang w:val="ru-RU"/>
        </w:rPr>
        <w:t>граничним прелазима и опремом која се користи</w:t>
      </w:r>
      <w:r>
        <w:rPr>
          <w:strike/>
        </w:rPr>
        <w:t xml:space="preserve"> </w:t>
      </w:r>
      <w:r w:rsidRPr="001F5BB6">
        <w:rPr>
          <w:lang w:val="ru-RU"/>
        </w:rPr>
        <w:t xml:space="preserve">између </w:t>
      </w:r>
      <w:r>
        <w:rPr>
          <w:lang w:val="ru-RU"/>
        </w:rPr>
        <w:t xml:space="preserve">Републике </w:t>
      </w:r>
      <w:r w:rsidRPr="001F5BB6">
        <w:rPr>
          <w:lang w:val="ru-RU"/>
        </w:rPr>
        <w:t>Србије и Словачке Републике.</w:t>
      </w:r>
    </w:p>
    <w:p w:rsidR="00BE390F" w:rsidRDefault="00BE390F" w:rsidP="009A6EBB">
      <w:pPr>
        <w:jc w:val="both"/>
        <w:rPr>
          <w:lang w:val="sr-Cyrl-CS"/>
        </w:rPr>
      </w:pPr>
    </w:p>
    <w:p w:rsidR="00BE390F" w:rsidRDefault="00BE390F" w:rsidP="009A6EBB">
      <w:pPr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 xml:space="preserve">Седнице </w:t>
      </w:r>
      <w:r w:rsidRPr="00305989">
        <w:rPr>
          <w:lang w:val="ru-RU"/>
        </w:rPr>
        <w:t>Мешовит</w:t>
      </w:r>
      <w:r>
        <w:rPr>
          <w:lang w:val="ru-RU"/>
        </w:rPr>
        <w:t>е</w:t>
      </w:r>
      <w:r w:rsidRPr="00305989">
        <w:rPr>
          <w:lang w:val="ru-RU"/>
        </w:rPr>
        <w:t xml:space="preserve"> комисиј</w:t>
      </w:r>
      <w:r>
        <w:rPr>
          <w:lang w:val="ru-RU"/>
        </w:rPr>
        <w:t xml:space="preserve">е одржаваће се </w:t>
      </w:r>
      <w:r w:rsidRPr="00305989">
        <w:rPr>
          <w:lang w:val="ru-RU"/>
        </w:rPr>
        <w:t xml:space="preserve">наизменично на територији </w:t>
      </w:r>
      <w:r>
        <w:rPr>
          <w:lang w:val="ru-RU"/>
        </w:rPr>
        <w:t>државе једне или друге</w:t>
      </w:r>
      <w:r w:rsidRPr="00305989">
        <w:rPr>
          <w:lang w:val="ru-RU"/>
        </w:rPr>
        <w:t xml:space="preserve"> Уговорн</w:t>
      </w:r>
      <w:r>
        <w:rPr>
          <w:lang w:val="ru-RU"/>
        </w:rPr>
        <w:t>е</w:t>
      </w:r>
      <w:r w:rsidRPr="00305989">
        <w:rPr>
          <w:lang w:val="ru-RU"/>
        </w:rPr>
        <w:t xml:space="preserve"> стран</w:t>
      </w:r>
      <w:r>
        <w:rPr>
          <w:lang w:val="ru-RU"/>
        </w:rPr>
        <w:t>е</w:t>
      </w:r>
      <w:r w:rsidRPr="00305989">
        <w:rPr>
          <w:lang w:val="ru-RU"/>
        </w:rPr>
        <w:t>, најмање јед</w:t>
      </w:r>
      <w:r>
        <w:rPr>
          <w:lang w:val="ru-RU"/>
        </w:rPr>
        <w:t>а</w:t>
      </w:r>
      <w:r w:rsidRPr="00305989">
        <w:rPr>
          <w:lang w:val="ru-RU"/>
        </w:rPr>
        <w:t>н</w:t>
      </w:r>
      <w:r>
        <w:rPr>
          <w:lang w:val="ru-RU"/>
        </w:rPr>
        <w:t>пут</w:t>
      </w:r>
      <w:r w:rsidRPr="00305989">
        <w:rPr>
          <w:lang w:val="ru-RU"/>
        </w:rPr>
        <w:t xml:space="preserve"> годишње. 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Default="00BE390F" w:rsidP="009A6EBB">
      <w:pPr>
        <w:numPr>
          <w:ilvl w:val="0"/>
          <w:numId w:val="3"/>
        </w:numPr>
        <w:jc w:val="both"/>
        <w:rPr>
          <w:lang w:val="ru-RU"/>
        </w:rPr>
      </w:pPr>
      <w:r>
        <w:rPr>
          <w:lang w:val="ru-RU"/>
        </w:rPr>
        <w:t>На седницама</w:t>
      </w:r>
      <w:r w:rsidRPr="00305989">
        <w:rPr>
          <w:lang w:val="ru-RU"/>
        </w:rPr>
        <w:t xml:space="preserve"> Мешовите комисије</w:t>
      </w:r>
      <w:r>
        <w:rPr>
          <w:lang w:val="ru-RU"/>
        </w:rPr>
        <w:t xml:space="preserve"> надлежна тела</w:t>
      </w:r>
      <w:r w:rsidRPr="00305989">
        <w:rPr>
          <w:lang w:val="ru-RU"/>
        </w:rPr>
        <w:t xml:space="preserve"> </w:t>
      </w:r>
      <w:r>
        <w:rPr>
          <w:lang w:val="ru-RU"/>
        </w:rPr>
        <w:t>Уговорних</w:t>
      </w:r>
      <w:r w:rsidRPr="00305989">
        <w:rPr>
          <w:lang w:val="ru-RU"/>
        </w:rPr>
        <w:t xml:space="preserve"> стран</w:t>
      </w:r>
      <w:r>
        <w:rPr>
          <w:lang w:val="ru-RU"/>
        </w:rPr>
        <w:t>а</w:t>
      </w:r>
      <w:r w:rsidRPr="00305989">
        <w:rPr>
          <w:lang w:val="ru-RU"/>
        </w:rPr>
        <w:t xml:space="preserve"> се могу сагласити о измени овог </w:t>
      </w:r>
      <w:r>
        <w:rPr>
          <w:lang w:val="ru-RU"/>
        </w:rPr>
        <w:t>Споразум</w:t>
      </w:r>
      <w:r w:rsidRPr="00305989">
        <w:rPr>
          <w:lang w:val="ru-RU"/>
        </w:rPr>
        <w:t>а у мери која је потребна услед развоја међународног комбинованог транспорта.</w:t>
      </w:r>
    </w:p>
    <w:p w:rsidR="00BE390F" w:rsidRPr="00305989" w:rsidRDefault="00BE390F" w:rsidP="009A6EBB">
      <w:pPr>
        <w:jc w:val="both"/>
        <w:rPr>
          <w:lang w:val="ru-RU"/>
        </w:rPr>
      </w:pPr>
    </w:p>
    <w:p w:rsidR="00BE390F" w:rsidRPr="00305989" w:rsidRDefault="00BE390F" w:rsidP="009A6EBB">
      <w:pPr>
        <w:numPr>
          <w:ilvl w:val="0"/>
          <w:numId w:val="3"/>
        </w:numPr>
        <w:ind w:left="357" w:hanging="357"/>
        <w:jc w:val="both"/>
        <w:rPr>
          <w:lang w:val="ru-RU"/>
        </w:rPr>
      </w:pPr>
      <w:r>
        <w:rPr>
          <w:lang w:val="ru-RU"/>
        </w:rPr>
        <w:t xml:space="preserve">Начин рада </w:t>
      </w:r>
      <w:r w:rsidRPr="00305989">
        <w:rPr>
          <w:lang w:val="ru-RU"/>
        </w:rPr>
        <w:t>Мешовит</w:t>
      </w:r>
      <w:r>
        <w:rPr>
          <w:lang w:val="ru-RU"/>
        </w:rPr>
        <w:t>е</w:t>
      </w:r>
      <w:r w:rsidRPr="00305989">
        <w:rPr>
          <w:lang w:val="ru-RU"/>
        </w:rPr>
        <w:t xml:space="preserve"> </w:t>
      </w:r>
      <w:r>
        <w:rPr>
          <w:lang w:val="ru-RU"/>
        </w:rPr>
        <w:t>комисије одредиће се Пословником о раду Мешовите комисије који ће бити усвоје на првој седници Мешовите комисије</w:t>
      </w:r>
      <w:r w:rsidRPr="00305989">
        <w:rPr>
          <w:lang w:val="ru-RU"/>
        </w:rPr>
        <w:t>.</w:t>
      </w:r>
    </w:p>
    <w:p w:rsidR="00BE390F" w:rsidRDefault="00BE390F" w:rsidP="009A6EBB">
      <w:pPr>
        <w:pStyle w:val="Heading3"/>
        <w:jc w:val="center"/>
        <w:rPr>
          <w:b/>
          <w:lang w:val="ru-RU"/>
        </w:rPr>
      </w:pPr>
    </w:p>
    <w:p w:rsidR="00BE390F" w:rsidRPr="00600DCF" w:rsidRDefault="00BE390F" w:rsidP="009A6EBB">
      <w:pPr>
        <w:pStyle w:val="Heading3"/>
        <w:jc w:val="center"/>
        <w:rPr>
          <w:b/>
          <w:lang w:val="ru-RU"/>
        </w:rPr>
      </w:pPr>
      <w:r w:rsidRPr="00600DCF">
        <w:rPr>
          <w:b/>
          <w:lang w:val="ru-RU"/>
        </w:rPr>
        <w:t>Члан 11.</w:t>
      </w:r>
    </w:p>
    <w:p w:rsidR="00BE390F" w:rsidRDefault="00BE390F" w:rsidP="009A6EBB">
      <w:pPr>
        <w:pStyle w:val="Heading3"/>
        <w:jc w:val="center"/>
        <w:rPr>
          <w:b/>
          <w:lang w:val="ru-RU"/>
        </w:rPr>
      </w:pPr>
      <w:r w:rsidRPr="00600DCF">
        <w:rPr>
          <w:b/>
          <w:lang w:val="ru-RU"/>
        </w:rPr>
        <w:t>Кршење одредаба Споразума</w:t>
      </w:r>
      <w:r>
        <w:rPr>
          <w:b/>
          <w:lang w:val="ru-RU"/>
        </w:rPr>
        <w:t>, санкције</w:t>
      </w:r>
    </w:p>
    <w:p w:rsidR="00BE390F" w:rsidRPr="00600DCF" w:rsidRDefault="00BE390F" w:rsidP="009A6EBB">
      <w:pPr>
        <w:rPr>
          <w:lang w:val="ru-RU"/>
        </w:rPr>
      </w:pPr>
    </w:p>
    <w:p w:rsidR="00BE390F" w:rsidRPr="000818F7" w:rsidRDefault="00BE390F" w:rsidP="009A6EBB">
      <w:pPr>
        <w:numPr>
          <w:ilvl w:val="0"/>
          <w:numId w:val="13"/>
        </w:numPr>
        <w:jc w:val="both"/>
        <w:rPr>
          <w:lang w:val="ru-RU"/>
        </w:rPr>
      </w:pPr>
      <w:r w:rsidRPr="000818F7">
        <w:rPr>
          <w:lang w:val="ru-RU"/>
        </w:rPr>
        <w:t>Уколико превозник или возач/возачи друмског</w:t>
      </w:r>
      <w:r w:rsidRPr="000471A2">
        <w:rPr>
          <w:lang w:val="ru-RU"/>
        </w:rPr>
        <w:t xml:space="preserve"> теретног</w:t>
      </w:r>
      <w:r>
        <w:rPr>
          <w:color w:val="FF0000"/>
          <w:lang w:val="ru-RU"/>
        </w:rPr>
        <w:t xml:space="preserve"> </w:t>
      </w:r>
      <w:r w:rsidRPr="000818F7">
        <w:rPr>
          <w:lang w:val="ru-RU"/>
        </w:rPr>
        <w:t xml:space="preserve">возила регистрованог на територији државе једне Уговорне стране прекрши националне законе који су на снази на територији друге Уговорне стране или одредбе овог Споразума, </w:t>
      </w:r>
      <w:r>
        <w:rPr>
          <w:lang w:val="ru-RU"/>
        </w:rPr>
        <w:t>надлежни органи</w:t>
      </w:r>
      <w:r w:rsidRPr="000818F7">
        <w:rPr>
          <w:lang w:val="ru-RU"/>
        </w:rPr>
        <w:t xml:space="preserve"> </w:t>
      </w:r>
      <w:r>
        <w:rPr>
          <w:lang w:val="ru-RU"/>
        </w:rPr>
        <w:t xml:space="preserve">државе </w:t>
      </w:r>
      <w:r w:rsidRPr="000818F7">
        <w:rPr>
          <w:lang w:val="ru-RU"/>
        </w:rPr>
        <w:t xml:space="preserve">на чијој територији је возило регистровано имају право, на захтев надлежних </w:t>
      </w:r>
      <w:r>
        <w:rPr>
          <w:lang w:val="ru-RU"/>
        </w:rPr>
        <w:t>тела</w:t>
      </w:r>
      <w:r w:rsidRPr="000818F7">
        <w:rPr>
          <w:lang w:val="ru-RU"/>
        </w:rPr>
        <w:t xml:space="preserve"> на територији на којој је почињен прекршај, да опомену превозника који је починио прекршај да се придржава националног законодавства које је на снази на територији државе друге Уговорне стране; </w:t>
      </w:r>
    </w:p>
    <w:p w:rsidR="00BE390F" w:rsidRDefault="00BE390F" w:rsidP="009A6EBB">
      <w:pPr>
        <w:ind w:left="284"/>
        <w:jc w:val="both"/>
        <w:rPr>
          <w:lang w:val="sr-Cyrl-CS"/>
        </w:rPr>
      </w:pPr>
    </w:p>
    <w:p w:rsidR="00BE390F" w:rsidRDefault="00BE390F" w:rsidP="009A6EBB">
      <w:pPr>
        <w:numPr>
          <w:ilvl w:val="0"/>
          <w:numId w:val="13"/>
        </w:numPr>
        <w:tabs>
          <w:tab w:val="clear" w:pos="644"/>
          <w:tab w:val="num" w:pos="426"/>
        </w:tabs>
        <w:ind w:left="426" w:hanging="426"/>
        <w:jc w:val="both"/>
        <w:rPr>
          <w:lang w:val="sr-Cyrl-CS"/>
        </w:rPr>
      </w:pPr>
      <w:r>
        <w:rPr>
          <w:lang w:val="sr-Cyrl-CS"/>
        </w:rPr>
        <w:t>Мешовита комисија ће утврдити у којим случајевима ће се применити мере из става 1. овог члана.</w:t>
      </w:r>
    </w:p>
    <w:p w:rsidR="00BE390F" w:rsidRDefault="00BE390F" w:rsidP="009A6EBB">
      <w:pPr>
        <w:jc w:val="both"/>
        <w:rPr>
          <w:lang w:val="sr-Cyrl-CS"/>
        </w:rPr>
      </w:pPr>
    </w:p>
    <w:p w:rsidR="00BE390F" w:rsidRPr="008B12CB" w:rsidRDefault="00BE390F" w:rsidP="009A6EBB">
      <w:pPr>
        <w:numPr>
          <w:ilvl w:val="0"/>
          <w:numId w:val="13"/>
        </w:numPr>
        <w:tabs>
          <w:tab w:val="clear" w:pos="644"/>
          <w:tab w:val="num" w:pos="426"/>
        </w:tabs>
        <w:ind w:left="426" w:hanging="426"/>
        <w:jc w:val="both"/>
        <w:rPr>
          <w:lang w:val="ru-RU"/>
        </w:rPr>
      </w:pPr>
      <w:r>
        <w:rPr>
          <w:lang w:val="ru-RU"/>
        </w:rPr>
        <w:t xml:space="preserve">Надлежна тела </w:t>
      </w:r>
      <w:r w:rsidRPr="00305989">
        <w:rPr>
          <w:lang w:val="ru-RU"/>
        </w:rPr>
        <w:t>кој</w:t>
      </w:r>
      <w:r>
        <w:rPr>
          <w:lang w:val="ru-RU"/>
        </w:rPr>
        <w:t>а су предузела такве мере обавестиће о томе надлежна</w:t>
      </w:r>
      <w:r w:rsidRPr="00305989">
        <w:rPr>
          <w:lang w:val="ru-RU"/>
        </w:rPr>
        <w:t xml:space="preserve"> </w:t>
      </w:r>
      <w:r>
        <w:rPr>
          <w:lang w:val="ru-RU"/>
        </w:rPr>
        <w:t>тела</w:t>
      </w:r>
      <w:r w:rsidRPr="00305989">
        <w:rPr>
          <w:lang w:val="ru-RU"/>
        </w:rPr>
        <w:t xml:space="preserve"> друге Уговорне стране.</w:t>
      </w:r>
    </w:p>
    <w:p w:rsidR="00BE390F" w:rsidRPr="008B12CB" w:rsidRDefault="00BE390F" w:rsidP="009A6EBB">
      <w:pPr>
        <w:jc w:val="both"/>
        <w:rPr>
          <w:lang w:val="ru-RU"/>
        </w:rPr>
      </w:pPr>
    </w:p>
    <w:p w:rsidR="00BE390F" w:rsidRPr="00305989" w:rsidRDefault="00BE390F" w:rsidP="009A6EBB">
      <w:pPr>
        <w:numPr>
          <w:ilvl w:val="0"/>
          <w:numId w:val="13"/>
        </w:numPr>
        <w:tabs>
          <w:tab w:val="clear" w:pos="644"/>
          <w:tab w:val="num" w:pos="426"/>
        </w:tabs>
        <w:ind w:left="426" w:hanging="426"/>
        <w:jc w:val="both"/>
        <w:rPr>
          <w:lang w:val="ru-RU"/>
        </w:rPr>
      </w:pPr>
      <w:r w:rsidRPr="00305989">
        <w:rPr>
          <w:lang w:val="ru-RU"/>
        </w:rPr>
        <w:t>Одредбе овог члана не искључују мере које, у складу са националним законодавством, предузима</w:t>
      </w:r>
      <w:r>
        <w:rPr>
          <w:lang w:val="ru-RU"/>
        </w:rPr>
        <w:t xml:space="preserve">ју органи управе </w:t>
      </w:r>
      <w:r w:rsidRPr="00305989">
        <w:rPr>
          <w:lang w:val="ru-RU"/>
        </w:rPr>
        <w:t>Уговорне стране на чијој територији је учињен прекршај</w:t>
      </w:r>
      <w:r>
        <w:rPr>
          <w:lang w:val="ru-RU"/>
        </w:rPr>
        <w:t>.</w:t>
      </w:r>
    </w:p>
    <w:p w:rsidR="00BE390F" w:rsidRPr="00D92BEB" w:rsidRDefault="00BE390F" w:rsidP="009A6EBB">
      <w:pPr>
        <w:pStyle w:val="Heading3"/>
        <w:jc w:val="center"/>
        <w:rPr>
          <w:b/>
          <w:lang w:val="ru-RU"/>
        </w:rPr>
      </w:pPr>
    </w:p>
    <w:p w:rsidR="00BE390F" w:rsidRPr="00243CB6" w:rsidRDefault="00BE390F" w:rsidP="009A6EBB">
      <w:pPr>
        <w:pStyle w:val="Heading3"/>
        <w:jc w:val="center"/>
        <w:rPr>
          <w:b/>
          <w:lang w:val="en-GB"/>
        </w:rPr>
      </w:pPr>
      <w:r>
        <w:rPr>
          <w:b/>
          <w:lang w:val="en-GB"/>
        </w:rPr>
        <w:t>Члан</w:t>
      </w:r>
      <w:r w:rsidRPr="00243CB6">
        <w:rPr>
          <w:b/>
          <w:lang w:val="en-GB"/>
        </w:rPr>
        <w:t xml:space="preserve"> 12</w:t>
      </w:r>
      <w:r>
        <w:rPr>
          <w:b/>
          <w:lang w:val="en-GB"/>
        </w:rPr>
        <w:t>.</w:t>
      </w:r>
    </w:p>
    <w:p w:rsidR="00BE390F" w:rsidRDefault="00BE390F" w:rsidP="009A6EBB">
      <w:pPr>
        <w:pStyle w:val="Heading3"/>
        <w:jc w:val="center"/>
        <w:rPr>
          <w:b/>
          <w:lang w:val="sr-Cyrl-CS"/>
        </w:rPr>
      </w:pPr>
      <w:r>
        <w:rPr>
          <w:b/>
          <w:lang w:val="en-GB"/>
        </w:rPr>
        <w:t>Заштита података</w:t>
      </w:r>
    </w:p>
    <w:p w:rsidR="00BE390F" w:rsidRPr="00600DCF" w:rsidRDefault="00BE390F" w:rsidP="009A6EBB">
      <w:pPr>
        <w:rPr>
          <w:lang w:val="sr-Cyrl-CS"/>
        </w:rPr>
      </w:pPr>
    </w:p>
    <w:p w:rsidR="00BE390F" w:rsidRDefault="00BE390F" w:rsidP="009A6EBB">
      <w:pPr>
        <w:numPr>
          <w:ilvl w:val="0"/>
          <w:numId w:val="4"/>
        </w:numPr>
        <w:jc w:val="both"/>
        <w:rPr>
          <w:lang w:val="ru-RU"/>
        </w:rPr>
      </w:pPr>
      <w:r w:rsidRPr="00305989">
        <w:rPr>
          <w:lang w:val="ru-RU"/>
        </w:rPr>
        <w:t xml:space="preserve">Уговорне стране </w:t>
      </w:r>
      <w:r>
        <w:rPr>
          <w:lang w:val="ru-RU"/>
        </w:rPr>
        <w:t>сагласиле су се</w:t>
      </w:r>
      <w:r w:rsidRPr="00305989">
        <w:rPr>
          <w:lang w:val="ru-RU"/>
        </w:rPr>
        <w:t xml:space="preserve"> да ће сви подаци и информације које се односе на овај </w:t>
      </w:r>
      <w:r>
        <w:rPr>
          <w:lang w:val="ru-RU"/>
        </w:rPr>
        <w:t>Споразум</w:t>
      </w:r>
      <w:r w:rsidRPr="00305989">
        <w:rPr>
          <w:lang w:val="ru-RU"/>
        </w:rPr>
        <w:t>, са изузетком званичних статистичких података и извештаја, бити заштићени од не</w:t>
      </w:r>
      <w:r>
        <w:rPr>
          <w:lang w:val="ru-RU"/>
        </w:rPr>
        <w:t>овлашћеног коришћења</w:t>
      </w:r>
      <w:r w:rsidRPr="00305989">
        <w:rPr>
          <w:lang w:val="ru-RU"/>
        </w:rPr>
        <w:t>.</w:t>
      </w:r>
    </w:p>
    <w:p w:rsidR="00BE390F" w:rsidRDefault="00BE390F" w:rsidP="00210A32">
      <w:pPr>
        <w:jc w:val="both"/>
        <w:rPr>
          <w:lang w:val="ru-RU"/>
        </w:rPr>
      </w:pPr>
    </w:p>
    <w:p w:rsidR="00BE390F" w:rsidRPr="00305989" w:rsidRDefault="00BE390F" w:rsidP="00210A32">
      <w:pPr>
        <w:jc w:val="both"/>
        <w:rPr>
          <w:lang w:val="ru-RU"/>
        </w:rPr>
      </w:pPr>
    </w:p>
    <w:p w:rsidR="00BE390F" w:rsidRPr="00FD62E7" w:rsidRDefault="00BE390F" w:rsidP="009A6EBB">
      <w:pPr>
        <w:pStyle w:val="Heading4"/>
        <w:spacing w:after="0"/>
        <w:rPr>
          <w:b w:val="0"/>
          <w:lang w:val="ru-RU"/>
        </w:rPr>
      </w:pPr>
      <w:r w:rsidRPr="00FC12C7">
        <w:rPr>
          <w:b w:val="0"/>
          <w:lang w:val="ru-RU"/>
        </w:rPr>
        <w:lastRenderedPageBreak/>
        <w:t>Стављања на располагање ма каквих других података је могуће само уз претходну сагласност тела државе Уговорне стране која ставља на располагање такве податке.</w:t>
      </w:r>
    </w:p>
    <w:p w:rsidR="00BE390F" w:rsidRDefault="00BE390F" w:rsidP="009A6EBB">
      <w:pPr>
        <w:jc w:val="both"/>
        <w:rPr>
          <w:lang w:val="ru-RU"/>
        </w:rPr>
      </w:pPr>
    </w:p>
    <w:p w:rsidR="00BE390F" w:rsidRPr="00305989" w:rsidRDefault="00BE390F" w:rsidP="009A6EBB">
      <w:pPr>
        <w:numPr>
          <w:ilvl w:val="0"/>
          <w:numId w:val="4"/>
        </w:numPr>
        <w:ind w:left="357" w:hanging="357"/>
        <w:jc w:val="both"/>
        <w:rPr>
          <w:lang w:val="ru-RU"/>
        </w:rPr>
      </w:pPr>
      <w:r w:rsidRPr="00305989">
        <w:rPr>
          <w:lang w:val="ru-RU"/>
        </w:rPr>
        <w:t xml:space="preserve">Подаци и информације у складу са овим чланом могу се ставити на располагање само судовима и тужилаштву друге Уговорне стране у обиму који захтева правна процедура. </w:t>
      </w:r>
    </w:p>
    <w:p w:rsidR="00BE390F" w:rsidRDefault="00BE390F" w:rsidP="009A6EBB">
      <w:pPr>
        <w:pStyle w:val="Heading3"/>
        <w:jc w:val="center"/>
        <w:rPr>
          <w:b/>
          <w:lang w:val="ru-RU"/>
        </w:rPr>
      </w:pPr>
    </w:p>
    <w:p w:rsidR="00BE390F" w:rsidRPr="00305989" w:rsidRDefault="00BE390F" w:rsidP="009A6EBB">
      <w:pPr>
        <w:pStyle w:val="Heading3"/>
        <w:jc w:val="center"/>
        <w:rPr>
          <w:b/>
          <w:lang w:val="ru-RU"/>
        </w:rPr>
      </w:pPr>
      <w:r w:rsidRPr="00305989">
        <w:rPr>
          <w:b/>
          <w:lang w:val="ru-RU"/>
        </w:rPr>
        <w:t>Члан 13.</w:t>
      </w:r>
    </w:p>
    <w:p w:rsidR="00BE390F" w:rsidRDefault="00BE390F" w:rsidP="009A6EBB">
      <w:pPr>
        <w:pStyle w:val="Heading2"/>
        <w:spacing w:after="0"/>
        <w:rPr>
          <w:lang w:val="ru-RU"/>
        </w:rPr>
      </w:pPr>
      <w:r w:rsidRPr="00305989">
        <w:rPr>
          <w:lang w:val="ru-RU"/>
        </w:rPr>
        <w:t>Ванредни догађаји</w:t>
      </w:r>
    </w:p>
    <w:p w:rsidR="00BE390F" w:rsidRDefault="00BE390F" w:rsidP="009A6EBB">
      <w:pPr>
        <w:jc w:val="both"/>
        <w:rPr>
          <w:lang w:val="ru-RU"/>
        </w:rPr>
      </w:pPr>
    </w:p>
    <w:p w:rsidR="00BE390F" w:rsidRPr="00305989" w:rsidRDefault="00BE390F" w:rsidP="009A6EBB">
      <w:pPr>
        <w:jc w:val="both"/>
        <w:rPr>
          <w:lang w:val="ru-RU"/>
        </w:rPr>
      </w:pPr>
      <w:r w:rsidRPr="00305989">
        <w:rPr>
          <w:lang w:val="ru-RU"/>
        </w:rPr>
        <w:t xml:space="preserve">Уколико, услед ванредних догађаја на територији </w:t>
      </w:r>
      <w:r>
        <w:rPr>
          <w:lang w:val="ru-RU"/>
        </w:rPr>
        <w:t xml:space="preserve">државе </w:t>
      </w:r>
      <w:r w:rsidRPr="00305989">
        <w:rPr>
          <w:lang w:val="ru-RU"/>
        </w:rPr>
        <w:t>једне Уговорне стране, постоји претња прекида међународно</w:t>
      </w:r>
      <w:r>
        <w:rPr>
          <w:lang w:val="ru-RU"/>
        </w:rPr>
        <w:t>г</w:t>
      </w:r>
      <w:r w:rsidRPr="00305989">
        <w:rPr>
          <w:lang w:val="ru-RU"/>
        </w:rPr>
        <w:t xml:space="preserve"> </w:t>
      </w:r>
      <w:r>
        <w:rPr>
          <w:lang w:val="ru-RU"/>
        </w:rPr>
        <w:t>комбинованог</w:t>
      </w:r>
      <w:r w:rsidRPr="00305989">
        <w:rPr>
          <w:lang w:val="ru-RU"/>
        </w:rPr>
        <w:t xml:space="preserve"> транспорт</w:t>
      </w:r>
      <w:r>
        <w:rPr>
          <w:lang w:val="ru-RU"/>
        </w:rPr>
        <w:t>а</w:t>
      </w:r>
      <w:r w:rsidRPr="00305989">
        <w:rPr>
          <w:lang w:val="ru-RU"/>
        </w:rPr>
        <w:t xml:space="preserve"> </w:t>
      </w:r>
      <w:r>
        <w:rPr>
          <w:lang w:val="ru-RU"/>
        </w:rPr>
        <w:t>за временски период дужи</w:t>
      </w:r>
      <w:r w:rsidRPr="00305989">
        <w:rPr>
          <w:lang w:val="ru-RU"/>
        </w:rPr>
        <w:t xml:space="preserve"> од дванеаст сати, Уговорн</w:t>
      </w:r>
      <w:r>
        <w:rPr>
          <w:lang w:val="ru-RU"/>
        </w:rPr>
        <w:t>а</w:t>
      </w:r>
      <w:r w:rsidRPr="00305989">
        <w:rPr>
          <w:lang w:val="ru-RU"/>
        </w:rPr>
        <w:t xml:space="preserve"> стран</w:t>
      </w:r>
      <w:r>
        <w:rPr>
          <w:lang w:val="ru-RU"/>
        </w:rPr>
        <w:t>а</w:t>
      </w:r>
      <w:r w:rsidRPr="00305989">
        <w:rPr>
          <w:lang w:val="ru-RU"/>
        </w:rPr>
        <w:t xml:space="preserve"> </w:t>
      </w:r>
      <w:r>
        <w:rPr>
          <w:lang w:val="ru-RU"/>
        </w:rPr>
        <w:t xml:space="preserve">ће </w:t>
      </w:r>
      <w:r w:rsidRPr="00305989">
        <w:rPr>
          <w:lang w:val="ru-RU"/>
        </w:rPr>
        <w:t>о томе обав</w:t>
      </w:r>
      <w:r>
        <w:rPr>
          <w:lang w:val="ru-RU"/>
        </w:rPr>
        <w:t>е</w:t>
      </w:r>
      <w:r w:rsidRPr="00305989">
        <w:rPr>
          <w:lang w:val="ru-RU"/>
        </w:rPr>
        <w:t>стити другу Уговорну страну</w:t>
      </w:r>
      <w:r>
        <w:rPr>
          <w:lang w:val="ru-RU"/>
        </w:rPr>
        <w:t xml:space="preserve"> и</w:t>
      </w:r>
      <w:r w:rsidRPr="00305989">
        <w:rPr>
          <w:lang w:val="ru-RU"/>
        </w:rPr>
        <w:t xml:space="preserve"> предузе</w:t>
      </w:r>
      <w:r>
        <w:rPr>
          <w:lang w:val="ru-RU"/>
        </w:rPr>
        <w:t>ти</w:t>
      </w:r>
      <w:r w:rsidRPr="00305989">
        <w:rPr>
          <w:lang w:val="ru-RU"/>
        </w:rPr>
        <w:t xml:space="preserve"> мере за поновно успостављање међународног транспорта. </w:t>
      </w:r>
    </w:p>
    <w:p w:rsidR="00BE390F" w:rsidRDefault="00BE390F" w:rsidP="009A6EBB">
      <w:pPr>
        <w:pStyle w:val="Heading3"/>
        <w:jc w:val="center"/>
        <w:rPr>
          <w:b/>
          <w:lang w:val="ru-RU"/>
        </w:rPr>
      </w:pPr>
    </w:p>
    <w:p w:rsidR="00BE390F" w:rsidRDefault="00BE390F" w:rsidP="009A6EBB">
      <w:pPr>
        <w:pStyle w:val="Heading3"/>
        <w:jc w:val="center"/>
        <w:rPr>
          <w:b/>
          <w:lang w:val="ru-RU"/>
        </w:rPr>
      </w:pPr>
    </w:p>
    <w:p w:rsidR="00BE390F" w:rsidRPr="00305989" w:rsidRDefault="00BE390F" w:rsidP="009A6EBB">
      <w:pPr>
        <w:pStyle w:val="Heading3"/>
        <w:jc w:val="center"/>
        <w:rPr>
          <w:b/>
          <w:lang w:val="ru-RU"/>
        </w:rPr>
      </w:pPr>
      <w:r w:rsidRPr="00305989">
        <w:rPr>
          <w:b/>
          <w:lang w:val="ru-RU"/>
        </w:rPr>
        <w:t>Члан 14.</w:t>
      </w:r>
    </w:p>
    <w:p w:rsidR="00BE390F" w:rsidRDefault="00BE390F" w:rsidP="009A6EBB">
      <w:pPr>
        <w:pStyle w:val="Heading2"/>
        <w:spacing w:after="0"/>
        <w:rPr>
          <w:lang w:val="ru-RU"/>
        </w:rPr>
      </w:pPr>
      <w:r w:rsidRPr="00305989">
        <w:rPr>
          <w:lang w:val="ru-RU"/>
        </w:rPr>
        <w:t>Измене</w:t>
      </w:r>
    </w:p>
    <w:p w:rsidR="00BE390F" w:rsidRPr="00600DCF" w:rsidRDefault="00BE390F" w:rsidP="009A6EBB">
      <w:pPr>
        <w:rPr>
          <w:lang w:val="ru-RU"/>
        </w:rPr>
      </w:pPr>
    </w:p>
    <w:p w:rsidR="00BE390F" w:rsidRDefault="00BE390F" w:rsidP="009A6EBB">
      <w:pPr>
        <w:jc w:val="both"/>
      </w:pPr>
      <w:r>
        <w:rPr>
          <w:lang w:val="nb-NO"/>
        </w:rPr>
        <w:t>Уговорне</w:t>
      </w:r>
      <w:r w:rsidRPr="00AA5D88">
        <w:rPr>
          <w:lang w:val="nb-NO"/>
        </w:rPr>
        <w:t xml:space="preserve"> </w:t>
      </w:r>
      <w:r>
        <w:rPr>
          <w:lang w:val="nb-NO"/>
        </w:rPr>
        <w:t>стране</w:t>
      </w:r>
      <w:r w:rsidRPr="00AA5D88">
        <w:rPr>
          <w:lang w:val="nb-NO"/>
        </w:rPr>
        <w:t xml:space="preserve"> </w:t>
      </w:r>
      <w:r>
        <w:rPr>
          <w:lang w:val="nb-NO"/>
        </w:rPr>
        <w:t>могу</w:t>
      </w:r>
      <w:r w:rsidRPr="00AA5D88">
        <w:rPr>
          <w:lang w:val="nb-NO"/>
        </w:rPr>
        <w:t xml:space="preserve"> </w:t>
      </w:r>
      <w:r>
        <w:rPr>
          <w:lang w:val="nb-NO"/>
        </w:rPr>
        <w:t>предложити</w:t>
      </w:r>
      <w:r w:rsidRPr="00AA5D88">
        <w:rPr>
          <w:lang w:val="nb-NO"/>
        </w:rPr>
        <w:t xml:space="preserve"> </w:t>
      </w:r>
      <w:r>
        <w:rPr>
          <w:lang w:val="nb-NO"/>
        </w:rPr>
        <w:t>измене</w:t>
      </w:r>
      <w:r w:rsidRPr="00AA5D88">
        <w:rPr>
          <w:lang w:val="nb-NO"/>
        </w:rPr>
        <w:t xml:space="preserve"> </w:t>
      </w:r>
      <w:r>
        <w:rPr>
          <w:lang w:val="nb-NO"/>
        </w:rPr>
        <w:t>овог</w:t>
      </w:r>
      <w:r w:rsidRPr="00AA5D88">
        <w:rPr>
          <w:lang w:val="nb-NO"/>
        </w:rPr>
        <w:t xml:space="preserve"> </w:t>
      </w:r>
      <w:r>
        <w:rPr>
          <w:lang w:val="nb-NO"/>
        </w:rPr>
        <w:t>Споразума</w:t>
      </w:r>
      <w:r w:rsidRPr="00AA5D88">
        <w:rPr>
          <w:lang w:val="nb-NO"/>
        </w:rPr>
        <w:t xml:space="preserve">. </w:t>
      </w:r>
    </w:p>
    <w:p w:rsidR="00BE390F" w:rsidRPr="00AA5D88" w:rsidRDefault="00BE390F" w:rsidP="009A6EBB">
      <w:pPr>
        <w:jc w:val="both"/>
        <w:rPr>
          <w:lang w:val="nb-NO"/>
        </w:rPr>
      </w:pPr>
      <w:r>
        <w:rPr>
          <w:lang w:val="nb-NO"/>
        </w:rPr>
        <w:t>Свака</w:t>
      </w:r>
      <w:r w:rsidRPr="00AA5D88">
        <w:rPr>
          <w:lang w:val="nb-NO"/>
        </w:rPr>
        <w:t xml:space="preserve"> </w:t>
      </w:r>
      <w:r>
        <w:rPr>
          <w:lang w:val="nb-NO"/>
        </w:rPr>
        <w:t>измена</w:t>
      </w:r>
      <w:r w:rsidRPr="00AA5D88">
        <w:rPr>
          <w:lang w:val="nb-NO"/>
        </w:rPr>
        <w:t xml:space="preserve"> </w:t>
      </w:r>
      <w:r>
        <w:rPr>
          <w:lang w:val="nb-NO"/>
        </w:rPr>
        <w:t>Споразума</w:t>
      </w:r>
      <w:r w:rsidRPr="00AA5D88">
        <w:rPr>
          <w:lang w:val="nb-NO"/>
        </w:rPr>
        <w:t xml:space="preserve"> </w:t>
      </w:r>
      <w:r>
        <w:rPr>
          <w:lang w:val="nb-NO"/>
        </w:rPr>
        <w:t>мора</w:t>
      </w:r>
      <w:r w:rsidRPr="00AA5D88">
        <w:rPr>
          <w:lang w:val="nb-NO"/>
        </w:rPr>
        <w:t xml:space="preserve"> </w:t>
      </w:r>
      <w:r>
        <w:rPr>
          <w:lang w:val="nb-NO"/>
        </w:rPr>
        <w:t>бити</w:t>
      </w:r>
      <w:r w:rsidRPr="00AA5D88">
        <w:rPr>
          <w:lang w:val="nb-NO"/>
        </w:rPr>
        <w:t xml:space="preserve"> </w:t>
      </w:r>
      <w:r>
        <w:rPr>
          <w:lang w:val="nb-NO"/>
        </w:rPr>
        <w:t>потврђена</w:t>
      </w:r>
      <w:r w:rsidRPr="00AA5D88">
        <w:rPr>
          <w:lang w:val="nb-NO"/>
        </w:rPr>
        <w:t xml:space="preserve"> </w:t>
      </w:r>
      <w:r>
        <w:rPr>
          <w:lang w:val="nb-NO"/>
        </w:rPr>
        <w:t>узајамном</w:t>
      </w:r>
      <w:r w:rsidRPr="00AA5D88">
        <w:rPr>
          <w:lang w:val="nb-NO"/>
        </w:rPr>
        <w:t xml:space="preserve"> </w:t>
      </w:r>
      <w:r>
        <w:rPr>
          <w:lang w:val="nb-NO"/>
        </w:rPr>
        <w:t>писменом</w:t>
      </w:r>
      <w:r w:rsidRPr="00AA5D88">
        <w:rPr>
          <w:lang w:val="nb-NO"/>
        </w:rPr>
        <w:t xml:space="preserve"> </w:t>
      </w:r>
      <w:r>
        <w:rPr>
          <w:lang w:val="nb-NO"/>
        </w:rPr>
        <w:t>сагласношћу</w:t>
      </w:r>
      <w:r w:rsidRPr="00AA5D88">
        <w:rPr>
          <w:lang w:val="nb-NO"/>
        </w:rPr>
        <w:t xml:space="preserve"> </w:t>
      </w:r>
      <w:r>
        <w:rPr>
          <w:lang w:val="nb-NO"/>
        </w:rPr>
        <w:t>Уговорних</w:t>
      </w:r>
      <w:r w:rsidRPr="00AA5D88">
        <w:rPr>
          <w:lang w:val="nb-NO"/>
        </w:rPr>
        <w:t xml:space="preserve"> </w:t>
      </w:r>
      <w:r>
        <w:rPr>
          <w:lang w:val="nb-NO"/>
        </w:rPr>
        <w:t>страна</w:t>
      </w:r>
      <w:r w:rsidRPr="00AA5D88">
        <w:rPr>
          <w:lang w:val="nb-NO"/>
        </w:rPr>
        <w:t xml:space="preserve"> </w:t>
      </w:r>
      <w:r>
        <w:rPr>
          <w:lang w:val="nb-NO"/>
        </w:rPr>
        <w:t>и</w:t>
      </w:r>
      <w:r w:rsidRPr="00AA5D88">
        <w:rPr>
          <w:lang w:val="nb-NO"/>
        </w:rPr>
        <w:t xml:space="preserve"> </w:t>
      </w:r>
      <w:r>
        <w:rPr>
          <w:lang w:val="nb-NO"/>
        </w:rPr>
        <w:t>ступа на снагу у складу са одредбама</w:t>
      </w:r>
      <w:r w:rsidRPr="00AA5D88">
        <w:rPr>
          <w:lang w:val="nb-NO"/>
        </w:rPr>
        <w:t xml:space="preserve"> </w:t>
      </w:r>
      <w:r>
        <w:rPr>
          <w:lang w:val="nb-NO"/>
        </w:rPr>
        <w:t>члана</w:t>
      </w:r>
      <w:r w:rsidRPr="00AA5D88">
        <w:rPr>
          <w:lang w:val="nb-NO"/>
        </w:rPr>
        <w:t xml:space="preserve"> 15 </w:t>
      </w:r>
      <w:r>
        <w:rPr>
          <w:lang w:val="nb-NO"/>
        </w:rPr>
        <w:t>овог Споразума</w:t>
      </w:r>
      <w:r w:rsidRPr="00AA5D88">
        <w:rPr>
          <w:lang w:val="nb-NO"/>
        </w:rPr>
        <w:t>.</w:t>
      </w:r>
    </w:p>
    <w:p w:rsidR="00BE390F" w:rsidRDefault="00BE390F" w:rsidP="009A6EBB">
      <w:pPr>
        <w:pStyle w:val="Heading3"/>
        <w:jc w:val="center"/>
        <w:rPr>
          <w:b/>
          <w:lang w:val="ru-RU"/>
        </w:rPr>
      </w:pPr>
    </w:p>
    <w:p w:rsidR="00BE390F" w:rsidRPr="00305989" w:rsidRDefault="00BE390F" w:rsidP="009A6EBB">
      <w:pPr>
        <w:pStyle w:val="Heading3"/>
        <w:jc w:val="center"/>
        <w:rPr>
          <w:b/>
          <w:lang w:val="ru-RU"/>
        </w:rPr>
      </w:pPr>
      <w:r w:rsidRPr="00305989">
        <w:rPr>
          <w:b/>
          <w:lang w:val="ru-RU"/>
        </w:rPr>
        <w:t>Члан 15.</w:t>
      </w:r>
    </w:p>
    <w:p w:rsidR="00BE390F" w:rsidRDefault="00BE390F" w:rsidP="009A6EBB">
      <w:pPr>
        <w:pStyle w:val="Heading3"/>
        <w:jc w:val="center"/>
        <w:rPr>
          <w:b/>
          <w:lang w:val="sr-Cyrl-CS"/>
        </w:rPr>
      </w:pPr>
      <w:r>
        <w:rPr>
          <w:b/>
          <w:lang w:val="nb-NO"/>
        </w:rPr>
        <w:t>Ступање</w:t>
      </w:r>
      <w:r w:rsidRPr="00AA5D88">
        <w:rPr>
          <w:b/>
          <w:lang w:val="nb-NO"/>
        </w:rPr>
        <w:t xml:space="preserve"> </w:t>
      </w:r>
      <w:r>
        <w:rPr>
          <w:b/>
          <w:lang w:val="nb-NO"/>
        </w:rPr>
        <w:t>на</w:t>
      </w:r>
      <w:r w:rsidRPr="00AA5D88">
        <w:rPr>
          <w:b/>
          <w:lang w:val="nb-NO"/>
        </w:rPr>
        <w:t xml:space="preserve"> </w:t>
      </w:r>
      <w:r>
        <w:rPr>
          <w:b/>
          <w:lang w:val="nb-NO"/>
        </w:rPr>
        <w:t>снагу</w:t>
      </w:r>
      <w:r>
        <w:rPr>
          <w:b/>
          <w:lang w:val="sr-Cyrl-CS"/>
        </w:rPr>
        <w:t xml:space="preserve"> и важење</w:t>
      </w:r>
      <w:r w:rsidRPr="00AA5D88">
        <w:rPr>
          <w:b/>
          <w:lang w:val="nb-NO"/>
        </w:rPr>
        <w:t xml:space="preserve"> </w:t>
      </w:r>
      <w:r>
        <w:rPr>
          <w:b/>
          <w:lang w:val="nb-NO"/>
        </w:rPr>
        <w:t>Споразума</w:t>
      </w:r>
    </w:p>
    <w:p w:rsidR="00BE390F" w:rsidRPr="00600DCF" w:rsidRDefault="00BE390F" w:rsidP="009A6EBB">
      <w:pPr>
        <w:rPr>
          <w:lang w:val="sr-Cyrl-CS"/>
        </w:rPr>
      </w:pPr>
    </w:p>
    <w:p w:rsidR="00BE390F" w:rsidRPr="00124888" w:rsidRDefault="00BE390F" w:rsidP="009A6EBB">
      <w:pPr>
        <w:numPr>
          <w:ilvl w:val="0"/>
          <w:numId w:val="11"/>
        </w:numPr>
        <w:ind w:left="357" w:hanging="357"/>
        <w:jc w:val="both"/>
        <w:rPr>
          <w:lang w:val="nb-NO"/>
        </w:rPr>
      </w:pPr>
      <w:r>
        <w:rPr>
          <w:lang w:val="nb-NO"/>
        </w:rPr>
        <w:t>Овај</w:t>
      </w:r>
      <w:r w:rsidRPr="00AA5D88">
        <w:rPr>
          <w:lang w:val="nb-NO"/>
        </w:rPr>
        <w:t xml:space="preserve"> </w:t>
      </w:r>
      <w:r>
        <w:rPr>
          <w:lang w:val="nb-NO"/>
        </w:rPr>
        <w:t>Споразум</w:t>
      </w:r>
      <w:r w:rsidRPr="00AA5D88">
        <w:rPr>
          <w:lang w:val="nb-NO"/>
        </w:rPr>
        <w:t xml:space="preserve"> </w:t>
      </w:r>
      <w:r>
        <w:rPr>
          <w:lang w:val="nb-NO"/>
        </w:rPr>
        <w:t>ступа</w:t>
      </w:r>
      <w:r w:rsidRPr="00AA5D88">
        <w:rPr>
          <w:lang w:val="nb-NO"/>
        </w:rPr>
        <w:t xml:space="preserve"> </w:t>
      </w:r>
      <w:r>
        <w:rPr>
          <w:lang w:val="nb-NO"/>
        </w:rPr>
        <w:t>на</w:t>
      </w:r>
      <w:r w:rsidRPr="00AA5D88">
        <w:rPr>
          <w:lang w:val="nb-NO"/>
        </w:rPr>
        <w:t xml:space="preserve"> </w:t>
      </w:r>
      <w:r>
        <w:rPr>
          <w:lang w:val="nb-NO"/>
        </w:rPr>
        <w:t>снагу</w:t>
      </w:r>
      <w:r w:rsidRPr="00AA5D88">
        <w:rPr>
          <w:lang w:val="nb-NO"/>
        </w:rPr>
        <w:t xml:space="preserve"> 60 </w:t>
      </w:r>
      <w:r>
        <w:rPr>
          <w:lang w:val="nb-NO"/>
        </w:rPr>
        <w:t>дана</w:t>
      </w:r>
      <w:r w:rsidRPr="00AA5D88">
        <w:rPr>
          <w:lang w:val="nb-NO"/>
        </w:rPr>
        <w:t xml:space="preserve"> </w:t>
      </w:r>
      <w:r>
        <w:rPr>
          <w:lang w:val="nb-NO"/>
        </w:rPr>
        <w:t>након</w:t>
      </w:r>
      <w:r w:rsidRPr="00AA5D88">
        <w:rPr>
          <w:lang w:val="nb-NO"/>
        </w:rPr>
        <w:t xml:space="preserve"> </w:t>
      </w:r>
      <w:r>
        <w:rPr>
          <w:lang w:val="sr-Cyrl-CS"/>
        </w:rPr>
        <w:t>пријема последње</w:t>
      </w:r>
      <w:r w:rsidRPr="00AA5D88">
        <w:rPr>
          <w:lang w:val="nb-NO"/>
        </w:rPr>
        <w:t xml:space="preserve"> </w:t>
      </w:r>
      <w:r>
        <w:rPr>
          <w:lang w:val="nb-NO"/>
        </w:rPr>
        <w:t>дипломатск</w:t>
      </w:r>
      <w:r>
        <w:rPr>
          <w:lang w:val="sr-Cyrl-CS"/>
        </w:rPr>
        <w:t>е</w:t>
      </w:r>
      <w:r w:rsidRPr="00AA5D88">
        <w:rPr>
          <w:lang w:val="nb-NO"/>
        </w:rPr>
        <w:t xml:space="preserve"> </w:t>
      </w:r>
      <w:r>
        <w:rPr>
          <w:lang w:val="nb-NO"/>
        </w:rPr>
        <w:t>нот</w:t>
      </w:r>
      <w:r>
        <w:rPr>
          <w:lang w:val="sr-Cyrl-CS"/>
        </w:rPr>
        <w:t>е</w:t>
      </w:r>
      <w:r w:rsidRPr="00AA5D88">
        <w:rPr>
          <w:lang w:val="nb-NO"/>
        </w:rPr>
        <w:t xml:space="preserve"> </w:t>
      </w:r>
      <w:r>
        <w:rPr>
          <w:lang w:val="nb-NO"/>
        </w:rPr>
        <w:t>кој</w:t>
      </w:r>
      <w:r>
        <w:rPr>
          <w:lang w:val="sr-Cyrl-CS"/>
        </w:rPr>
        <w:t>о</w:t>
      </w:r>
      <w:r>
        <w:rPr>
          <w:lang w:val="nb-NO"/>
        </w:rPr>
        <w:t>м</w:t>
      </w:r>
      <w:r w:rsidRPr="00AA5D88">
        <w:rPr>
          <w:lang w:val="nb-NO"/>
        </w:rPr>
        <w:t xml:space="preserve"> </w:t>
      </w:r>
      <w:r>
        <w:rPr>
          <w:lang w:val="sr-Cyrl-CS"/>
        </w:rPr>
        <w:t xml:space="preserve">се </w:t>
      </w:r>
      <w:r>
        <w:rPr>
          <w:lang w:val="nb-NO"/>
        </w:rPr>
        <w:t>Уговорне</w:t>
      </w:r>
      <w:r w:rsidRPr="00AA5D88">
        <w:rPr>
          <w:lang w:val="nb-NO"/>
        </w:rPr>
        <w:t xml:space="preserve"> </w:t>
      </w:r>
      <w:r>
        <w:rPr>
          <w:lang w:val="nb-NO"/>
        </w:rPr>
        <w:t>стране</w:t>
      </w:r>
      <w:r>
        <w:rPr>
          <w:lang w:val="sr-Cyrl-CS"/>
        </w:rPr>
        <w:t xml:space="preserve"> међусобно</w:t>
      </w:r>
      <w:r w:rsidRPr="00AA5D88">
        <w:rPr>
          <w:lang w:val="nb-NO"/>
        </w:rPr>
        <w:t xml:space="preserve"> </w:t>
      </w:r>
      <w:r>
        <w:rPr>
          <w:lang w:val="nb-NO"/>
        </w:rPr>
        <w:t>обавештавају</w:t>
      </w:r>
      <w:r w:rsidRPr="00AA5D88">
        <w:rPr>
          <w:lang w:val="nb-NO"/>
        </w:rPr>
        <w:t xml:space="preserve"> </w:t>
      </w:r>
      <w:r>
        <w:rPr>
          <w:lang w:val="nb-NO"/>
        </w:rPr>
        <w:t>о</w:t>
      </w:r>
      <w:r w:rsidRPr="00AA5D88">
        <w:rPr>
          <w:lang w:val="nb-NO"/>
        </w:rPr>
        <w:t xml:space="preserve"> </w:t>
      </w:r>
      <w:r>
        <w:rPr>
          <w:lang w:val="nb-NO"/>
        </w:rPr>
        <w:t>испуњењу</w:t>
      </w:r>
      <w:r>
        <w:rPr>
          <w:lang w:val="sr-Cyrl-CS"/>
        </w:rPr>
        <w:t xml:space="preserve"> услова прописаних њиховим</w:t>
      </w:r>
      <w:r w:rsidRPr="00AA5D88">
        <w:rPr>
          <w:lang w:val="nb-NO"/>
        </w:rPr>
        <w:t xml:space="preserve"> </w:t>
      </w:r>
      <w:r>
        <w:rPr>
          <w:lang w:val="nb-NO"/>
        </w:rPr>
        <w:t>националн</w:t>
      </w:r>
      <w:r>
        <w:rPr>
          <w:lang w:val="sr-Cyrl-CS"/>
        </w:rPr>
        <w:t>им</w:t>
      </w:r>
      <w:r w:rsidRPr="00AA5D88">
        <w:rPr>
          <w:lang w:val="nb-NO"/>
        </w:rPr>
        <w:t xml:space="preserve"> </w:t>
      </w:r>
      <w:r>
        <w:rPr>
          <w:lang w:val="nb-NO"/>
        </w:rPr>
        <w:t>законодавств</w:t>
      </w:r>
      <w:r>
        <w:rPr>
          <w:lang w:val="sr-Cyrl-CS"/>
        </w:rPr>
        <w:t>ом</w:t>
      </w:r>
      <w:r>
        <w:rPr>
          <w:lang w:val="nb-NO"/>
        </w:rPr>
        <w:t xml:space="preserve"> за ступање на снагу међународних</w:t>
      </w:r>
      <w:r w:rsidRPr="00AA5D88">
        <w:rPr>
          <w:lang w:val="nb-NO"/>
        </w:rPr>
        <w:t xml:space="preserve"> </w:t>
      </w:r>
      <w:r>
        <w:rPr>
          <w:lang w:val="nb-NO"/>
        </w:rPr>
        <w:t>конвенција</w:t>
      </w:r>
      <w:r w:rsidRPr="00AA5D88">
        <w:rPr>
          <w:lang w:val="nb-NO"/>
        </w:rPr>
        <w:t xml:space="preserve">. </w:t>
      </w:r>
    </w:p>
    <w:p w:rsidR="00BE390F" w:rsidRPr="00AA5D88" w:rsidRDefault="00BE390F" w:rsidP="009A6EBB">
      <w:pPr>
        <w:jc w:val="both"/>
        <w:rPr>
          <w:lang w:val="nb-NO"/>
        </w:rPr>
      </w:pPr>
    </w:p>
    <w:p w:rsidR="00BE390F" w:rsidRPr="00210A32" w:rsidRDefault="00BE390F" w:rsidP="00210A32">
      <w:pPr>
        <w:numPr>
          <w:ilvl w:val="0"/>
          <w:numId w:val="11"/>
        </w:numPr>
        <w:ind w:left="357" w:hanging="357"/>
        <w:jc w:val="both"/>
        <w:rPr>
          <w:lang w:val="nb-NO"/>
        </w:rPr>
      </w:pPr>
      <w:r>
        <w:rPr>
          <w:lang w:val="nb-NO"/>
        </w:rPr>
        <w:t>Овај</w:t>
      </w:r>
      <w:r w:rsidRPr="00AA5D88">
        <w:rPr>
          <w:lang w:val="nb-NO"/>
        </w:rPr>
        <w:t xml:space="preserve"> </w:t>
      </w:r>
      <w:r>
        <w:rPr>
          <w:lang w:val="nb-NO"/>
        </w:rPr>
        <w:t>Споразум</w:t>
      </w:r>
      <w:r w:rsidRPr="00AA5D88">
        <w:rPr>
          <w:lang w:val="nb-NO"/>
        </w:rPr>
        <w:t xml:space="preserve"> </w:t>
      </w:r>
      <w:r>
        <w:rPr>
          <w:lang w:val="nb-NO"/>
        </w:rPr>
        <w:t>се</w:t>
      </w:r>
      <w:r w:rsidRPr="00AA5D88">
        <w:rPr>
          <w:lang w:val="nb-NO"/>
        </w:rPr>
        <w:t xml:space="preserve"> </w:t>
      </w:r>
      <w:r>
        <w:rPr>
          <w:lang w:val="nb-NO"/>
        </w:rPr>
        <w:t>закључује</w:t>
      </w:r>
      <w:r w:rsidRPr="00AA5D88">
        <w:rPr>
          <w:lang w:val="nb-NO"/>
        </w:rPr>
        <w:t xml:space="preserve"> </w:t>
      </w:r>
      <w:r>
        <w:rPr>
          <w:lang w:val="nb-NO"/>
        </w:rPr>
        <w:t>на</w:t>
      </w:r>
      <w:r w:rsidRPr="00AA5D88">
        <w:rPr>
          <w:lang w:val="nb-NO"/>
        </w:rPr>
        <w:t xml:space="preserve"> </w:t>
      </w:r>
      <w:r>
        <w:rPr>
          <w:lang w:val="nb-NO"/>
        </w:rPr>
        <w:t>неодређен</w:t>
      </w:r>
      <w:r>
        <w:rPr>
          <w:lang w:val="sr-Cyrl-CS"/>
        </w:rPr>
        <w:t>о време, с тим што га с</w:t>
      </w:r>
      <w:r>
        <w:rPr>
          <w:lang w:val="nb-NO"/>
        </w:rPr>
        <w:t>вака</w:t>
      </w:r>
      <w:r w:rsidRPr="00AA5D88">
        <w:rPr>
          <w:lang w:val="nb-NO"/>
        </w:rPr>
        <w:t xml:space="preserve"> </w:t>
      </w:r>
      <w:r>
        <w:rPr>
          <w:lang w:val="nb-NO"/>
        </w:rPr>
        <w:t>Уговорна</w:t>
      </w:r>
      <w:r w:rsidRPr="00AA5D88">
        <w:rPr>
          <w:lang w:val="nb-NO"/>
        </w:rPr>
        <w:t xml:space="preserve"> </w:t>
      </w:r>
      <w:r>
        <w:rPr>
          <w:lang w:val="nb-NO"/>
        </w:rPr>
        <w:t>страна</w:t>
      </w:r>
      <w:r w:rsidRPr="00AA5D88">
        <w:rPr>
          <w:lang w:val="nb-NO"/>
        </w:rPr>
        <w:t xml:space="preserve"> </w:t>
      </w:r>
      <w:r>
        <w:rPr>
          <w:lang w:val="nb-NO"/>
        </w:rPr>
        <w:t xml:space="preserve">може </w:t>
      </w:r>
      <w:r>
        <w:rPr>
          <w:lang w:val="sr-Cyrl-CS"/>
        </w:rPr>
        <w:t>раскинути.</w:t>
      </w:r>
      <w:r w:rsidRPr="001F5BB6">
        <w:rPr>
          <w:lang w:val="ru-RU"/>
        </w:rPr>
        <w:t xml:space="preserve"> </w:t>
      </w:r>
      <w:r>
        <w:rPr>
          <w:lang w:val="nb-NO"/>
        </w:rPr>
        <w:t>Важност</w:t>
      </w:r>
      <w:r w:rsidRPr="00AA5D88">
        <w:rPr>
          <w:lang w:val="nb-NO"/>
        </w:rPr>
        <w:t xml:space="preserve"> </w:t>
      </w:r>
      <w:r>
        <w:rPr>
          <w:lang w:val="sr-Cyrl-CS"/>
        </w:rPr>
        <w:t>Споразума</w:t>
      </w:r>
      <w:r w:rsidRPr="00AA5D88">
        <w:rPr>
          <w:lang w:val="nb-NO"/>
        </w:rPr>
        <w:t xml:space="preserve"> </w:t>
      </w:r>
      <w:r>
        <w:rPr>
          <w:lang w:val="nb-NO"/>
        </w:rPr>
        <w:t>престаје</w:t>
      </w:r>
      <w:r w:rsidRPr="00AA5D88">
        <w:rPr>
          <w:lang w:val="nb-NO"/>
        </w:rPr>
        <w:t xml:space="preserve"> </w:t>
      </w:r>
      <w:r>
        <w:rPr>
          <w:lang w:val="nb-NO"/>
        </w:rPr>
        <w:t>шест</w:t>
      </w:r>
      <w:r w:rsidRPr="00AA5D88">
        <w:rPr>
          <w:lang w:val="nb-NO"/>
        </w:rPr>
        <w:t xml:space="preserve"> </w:t>
      </w:r>
      <w:r>
        <w:rPr>
          <w:lang w:val="nb-NO"/>
        </w:rPr>
        <w:t>месеци</w:t>
      </w:r>
      <w:r w:rsidRPr="00AA5D88">
        <w:rPr>
          <w:lang w:val="nb-NO"/>
        </w:rPr>
        <w:t xml:space="preserve"> </w:t>
      </w:r>
      <w:r>
        <w:rPr>
          <w:lang w:val="nb-NO"/>
        </w:rPr>
        <w:t>од</w:t>
      </w:r>
      <w:r w:rsidRPr="00AA5D88">
        <w:rPr>
          <w:lang w:val="nb-NO"/>
        </w:rPr>
        <w:t xml:space="preserve"> </w:t>
      </w:r>
      <w:r>
        <w:rPr>
          <w:lang w:val="nb-NO"/>
        </w:rPr>
        <w:t>дана</w:t>
      </w:r>
      <w:r w:rsidRPr="00AA5D88">
        <w:rPr>
          <w:lang w:val="nb-NO"/>
        </w:rPr>
        <w:t xml:space="preserve"> </w:t>
      </w:r>
      <w:r>
        <w:rPr>
          <w:lang w:val="sr-Cyrl-CS"/>
        </w:rPr>
        <w:t xml:space="preserve">пријема дипломатске ноте којом се </w:t>
      </w:r>
      <w:r>
        <w:rPr>
          <w:lang w:val="nb-NO"/>
        </w:rPr>
        <w:t>друг</w:t>
      </w:r>
      <w:r>
        <w:rPr>
          <w:lang w:val="sr-Cyrl-CS"/>
        </w:rPr>
        <w:t>а</w:t>
      </w:r>
      <w:r w:rsidRPr="00AA5D88">
        <w:rPr>
          <w:lang w:val="nb-NO"/>
        </w:rPr>
        <w:t xml:space="preserve"> </w:t>
      </w:r>
      <w:r>
        <w:rPr>
          <w:lang w:val="nb-NO"/>
        </w:rPr>
        <w:t>Уговорн</w:t>
      </w:r>
      <w:r>
        <w:rPr>
          <w:lang w:val="sr-Cyrl-CS"/>
        </w:rPr>
        <w:t>а</w:t>
      </w:r>
      <w:r w:rsidRPr="00AA5D88">
        <w:rPr>
          <w:lang w:val="nb-NO"/>
        </w:rPr>
        <w:t xml:space="preserve"> </w:t>
      </w:r>
      <w:r>
        <w:rPr>
          <w:lang w:val="nb-NO"/>
        </w:rPr>
        <w:t>стран</w:t>
      </w:r>
      <w:r>
        <w:rPr>
          <w:lang w:val="sr-Cyrl-CS"/>
        </w:rPr>
        <w:t>а обавештава о отказу Споразума</w:t>
      </w:r>
      <w:r w:rsidRPr="00AA5D88">
        <w:rPr>
          <w:lang w:val="nb-NO"/>
        </w:rPr>
        <w:t>.</w:t>
      </w:r>
    </w:p>
    <w:p w:rsidR="00BE390F" w:rsidRDefault="00BE390F" w:rsidP="009A6EBB">
      <w:pPr>
        <w:pStyle w:val="BodyText"/>
        <w:spacing w:before="360"/>
        <w:rPr>
          <w:lang w:val="sr-Cyrl-CS"/>
        </w:rPr>
      </w:pPr>
      <w:r>
        <w:rPr>
          <w:lang w:val="nb-NO"/>
        </w:rPr>
        <w:t>Сачињено</w:t>
      </w:r>
      <w:r w:rsidRPr="003417E4">
        <w:rPr>
          <w:lang w:val="nb-NO"/>
        </w:rPr>
        <w:t xml:space="preserve"> </w:t>
      </w:r>
      <w:r>
        <w:rPr>
          <w:lang w:val="nb-NO"/>
        </w:rPr>
        <w:t xml:space="preserve">у </w:t>
      </w:r>
      <w:r>
        <w:rPr>
          <w:lang w:val="sr-Cyrl-CS"/>
        </w:rPr>
        <w:t>Братислави</w:t>
      </w:r>
      <w:r w:rsidRPr="003417E4">
        <w:rPr>
          <w:lang w:val="nb-NO"/>
        </w:rPr>
        <w:t xml:space="preserve">, </w:t>
      </w:r>
      <w:r>
        <w:rPr>
          <w:lang w:val="nb-NO"/>
        </w:rPr>
        <w:t>на</w:t>
      </w:r>
      <w:r w:rsidRPr="003417E4">
        <w:rPr>
          <w:lang w:val="nb-NO"/>
        </w:rPr>
        <w:t xml:space="preserve"> </w:t>
      </w:r>
      <w:r>
        <w:rPr>
          <w:lang w:val="nb-NO"/>
        </w:rPr>
        <w:t xml:space="preserve">дан </w:t>
      </w:r>
      <w:r>
        <w:rPr>
          <w:lang w:val="sr-Cyrl-CS"/>
        </w:rPr>
        <w:t>1. децембра 2014. године</w:t>
      </w:r>
      <w:r w:rsidRPr="003417E4">
        <w:rPr>
          <w:lang w:val="nb-NO"/>
        </w:rPr>
        <w:t xml:space="preserve"> </w:t>
      </w:r>
      <w:r>
        <w:rPr>
          <w:lang w:val="nb-NO"/>
        </w:rPr>
        <w:t>у</w:t>
      </w:r>
      <w:r w:rsidRPr="003417E4">
        <w:rPr>
          <w:lang w:val="nb-NO"/>
        </w:rPr>
        <w:t xml:space="preserve"> </w:t>
      </w:r>
      <w:r>
        <w:rPr>
          <w:lang w:val="nb-NO"/>
        </w:rPr>
        <w:t>два</w:t>
      </w:r>
      <w:r w:rsidRPr="003417E4">
        <w:rPr>
          <w:lang w:val="nb-NO"/>
        </w:rPr>
        <w:t xml:space="preserve"> </w:t>
      </w:r>
      <w:r>
        <w:rPr>
          <w:lang w:val="nb-NO"/>
        </w:rPr>
        <w:t>примерка</w:t>
      </w:r>
      <w:r w:rsidRPr="003417E4">
        <w:rPr>
          <w:lang w:val="nb-NO"/>
        </w:rPr>
        <w:t xml:space="preserve">, </w:t>
      </w:r>
      <w:r>
        <w:rPr>
          <w:lang w:val="sr-Cyrl-CS"/>
        </w:rPr>
        <w:t xml:space="preserve">оригинал и копија, </w:t>
      </w:r>
      <w:r>
        <w:rPr>
          <w:lang w:val="nb-NO"/>
        </w:rPr>
        <w:t>од</w:t>
      </w:r>
      <w:r w:rsidRPr="003417E4">
        <w:rPr>
          <w:lang w:val="nb-NO"/>
        </w:rPr>
        <w:t xml:space="preserve"> </w:t>
      </w:r>
      <w:r>
        <w:rPr>
          <w:lang w:val="nb-NO"/>
        </w:rPr>
        <w:t>којих</w:t>
      </w:r>
      <w:r w:rsidRPr="003417E4">
        <w:rPr>
          <w:lang w:val="nb-NO"/>
        </w:rPr>
        <w:t xml:space="preserve"> </w:t>
      </w:r>
      <w:r>
        <w:rPr>
          <w:lang w:val="nb-NO"/>
        </w:rPr>
        <w:t>је</w:t>
      </w:r>
      <w:r w:rsidRPr="003417E4">
        <w:rPr>
          <w:lang w:val="nb-NO"/>
        </w:rPr>
        <w:t xml:space="preserve"> </w:t>
      </w:r>
      <w:r>
        <w:rPr>
          <w:lang w:val="nb-NO"/>
        </w:rPr>
        <w:t>сваки</w:t>
      </w:r>
      <w:r w:rsidRPr="003417E4">
        <w:rPr>
          <w:lang w:val="nb-NO"/>
        </w:rPr>
        <w:t xml:space="preserve"> </w:t>
      </w:r>
      <w:r>
        <w:rPr>
          <w:lang w:val="nb-NO"/>
        </w:rPr>
        <w:t>на</w:t>
      </w:r>
      <w:r w:rsidRPr="003417E4">
        <w:rPr>
          <w:lang w:val="nb-NO"/>
        </w:rPr>
        <w:t xml:space="preserve"> </w:t>
      </w:r>
      <w:r>
        <w:rPr>
          <w:lang w:val="nb-NO"/>
        </w:rPr>
        <w:t xml:space="preserve">српском, словaчком </w:t>
      </w:r>
      <w:r>
        <w:rPr>
          <w:lang w:val="sr-Cyrl-CS"/>
        </w:rPr>
        <w:t>и</w:t>
      </w:r>
      <w:r>
        <w:rPr>
          <w:lang w:val="nb-NO"/>
        </w:rPr>
        <w:t xml:space="preserve"> </w:t>
      </w:r>
      <w:r>
        <w:rPr>
          <w:lang w:val="ru-RU"/>
        </w:rPr>
        <w:t xml:space="preserve">енглеском </w:t>
      </w:r>
      <w:r>
        <w:rPr>
          <w:lang w:val="nb-NO"/>
        </w:rPr>
        <w:t>језику</w:t>
      </w:r>
      <w:r w:rsidRPr="003417E4">
        <w:rPr>
          <w:lang w:val="nb-NO"/>
        </w:rPr>
        <w:t xml:space="preserve">, </w:t>
      </w:r>
      <w:r>
        <w:rPr>
          <w:lang w:val="nb-NO"/>
        </w:rPr>
        <w:t>с тим да су сви текстови подjеднако аутентични</w:t>
      </w:r>
      <w:r w:rsidRPr="003417E4">
        <w:rPr>
          <w:lang w:val="nb-NO"/>
        </w:rPr>
        <w:t>.</w:t>
      </w:r>
      <w:r>
        <w:rPr>
          <w:lang w:val="nb-NO"/>
        </w:rPr>
        <w:t xml:space="preserve"> У случају различитог тумачења енглеск</w:t>
      </w:r>
      <w:r>
        <w:rPr>
          <w:lang w:val="ru-RU"/>
        </w:rPr>
        <w:t>а</w:t>
      </w:r>
      <w:r>
        <w:rPr>
          <w:lang w:val="nb-NO"/>
        </w:rPr>
        <w:t xml:space="preserve"> </w:t>
      </w:r>
      <w:r>
        <w:rPr>
          <w:lang w:val="ru-RU"/>
        </w:rPr>
        <w:t xml:space="preserve">верзија </w:t>
      </w:r>
      <w:r>
        <w:rPr>
          <w:lang w:val="nb-NO"/>
        </w:rPr>
        <w:t>ће бити меродаван</w:t>
      </w:r>
      <w:r>
        <w:rPr>
          <w:lang w:val="ru-RU"/>
        </w:rPr>
        <w:t>а</w:t>
      </w:r>
      <w:r>
        <w:rPr>
          <w:lang w:val="nb-NO"/>
        </w:rPr>
        <w:t>.</w:t>
      </w:r>
      <w:r w:rsidRPr="003417E4">
        <w:rPr>
          <w:lang w:val="nb-NO"/>
        </w:rPr>
        <w:t xml:space="preserve"> </w:t>
      </w:r>
    </w:p>
    <w:p w:rsidR="00BE390F" w:rsidRPr="00124888" w:rsidRDefault="00BE390F" w:rsidP="009A6EBB">
      <w:pPr>
        <w:pStyle w:val="BodyText"/>
        <w:spacing w:before="360"/>
        <w:rPr>
          <w:lang w:val="sr-Cyrl-CS"/>
        </w:rPr>
      </w:pPr>
    </w:p>
    <w:tbl>
      <w:tblPr>
        <w:tblpPr w:leftFromText="180" w:rightFromText="180" w:vertAnchor="text" w:horzAnchor="margin" w:tblpY="217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1984"/>
        <w:gridCol w:w="3402"/>
      </w:tblGrid>
      <w:tr w:rsidR="00BE390F" w:rsidRPr="003417E4" w:rsidTr="00612950"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 w:rsidR="00BE390F" w:rsidRPr="003417E4" w:rsidRDefault="00BE390F" w:rsidP="00612950">
            <w:pPr>
              <w:spacing w:before="120"/>
              <w:jc w:val="center"/>
              <w:rPr>
                <w:lang w:val="nb-NO"/>
              </w:rPr>
            </w:pPr>
            <w:r>
              <w:rPr>
                <w:lang w:val="nb-NO"/>
              </w:rPr>
              <w:t>за</w:t>
            </w:r>
            <w:r w:rsidRPr="003417E4">
              <w:rPr>
                <w:lang w:val="nb-NO"/>
              </w:rPr>
              <w:t xml:space="preserve"> </w:t>
            </w:r>
            <w:r>
              <w:rPr>
                <w:lang w:val="sr-Cyrl-CS"/>
              </w:rPr>
              <w:t>Владу</w:t>
            </w:r>
          </w:p>
          <w:p w:rsidR="00BE390F" w:rsidRDefault="00BE390F" w:rsidP="0061295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Републике </w:t>
            </w:r>
            <w:r>
              <w:rPr>
                <w:lang w:val="nb-NO"/>
              </w:rPr>
              <w:t>Србије</w:t>
            </w:r>
          </w:p>
          <w:p w:rsidR="00BE390F" w:rsidRDefault="00BE390F" w:rsidP="00612950">
            <w:pPr>
              <w:jc w:val="center"/>
              <w:rPr>
                <w:lang w:val="sr-Cyrl-CS"/>
              </w:rPr>
            </w:pPr>
          </w:p>
          <w:p w:rsidR="00BE390F" w:rsidRPr="00210A32" w:rsidRDefault="00BE390F" w:rsidP="0061295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Проф. др Зорана Михајловић</w:t>
            </w:r>
          </w:p>
        </w:tc>
        <w:tc>
          <w:tcPr>
            <w:tcW w:w="1984" w:type="dxa"/>
          </w:tcPr>
          <w:p w:rsidR="00BE390F" w:rsidRPr="003417E4" w:rsidRDefault="00BE390F" w:rsidP="00612950">
            <w:pPr>
              <w:spacing w:before="120"/>
              <w:jc w:val="center"/>
              <w:rPr>
                <w:lang w:val="nb-NO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E390F" w:rsidRPr="003417E4" w:rsidRDefault="00BE390F" w:rsidP="00612950">
            <w:pPr>
              <w:spacing w:before="120"/>
              <w:jc w:val="center"/>
              <w:rPr>
                <w:lang w:val="nb-NO"/>
              </w:rPr>
            </w:pPr>
            <w:r>
              <w:rPr>
                <w:lang w:val="nb-NO"/>
              </w:rPr>
              <w:t>за</w:t>
            </w:r>
            <w:r w:rsidRPr="003417E4">
              <w:rPr>
                <w:lang w:val="nb-NO"/>
              </w:rPr>
              <w:t xml:space="preserve"> </w:t>
            </w:r>
            <w:r>
              <w:rPr>
                <w:lang w:val="nb-NO"/>
              </w:rPr>
              <w:t>Владу</w:t>
            </w:r>
            <w:r w:rsidRPr="003417E4">
              <w:rPr>
                <w:lang w:val="nb-NO"/>
              </w:rPr>
              <w:t xml:space="preserve"> </w:t>
            </w:r>
          </w:p>
          <w:p w:rsidR="00BE390F" w:rsidRDefault="00BE390F" w:rsidP="00612950">
            <w:pPr>
              <w:jc w:val="center"/>
              <w:rPr>
                <w:lang w:val="nb-NO"/>
              </w:rPr>
            </w:pPr>
            <w:r>
              <w:rPr>
                <w:lang w:val="nb-NO"/>
              </w:rPr>
              <w:t>Словачке Републике</w:t>
            </w:r>
            <w:r w:rsidRPr="003417E4">
              <w:rPr>
                <w:lang w:val="nb-NO"/>
              </w:rPr>
              <w:t xml:space="preserve"> </w:t>
            </w:r>
          </w:p>
          <w:p w:rsidR="00BE390F" w:rsidRDefault="00BE390F" w:rsidP="00612950">
            <w:pPr>
              <w:jc w:val="center"/>
              <w:rPr>
                <w:lang w:val="nb-NO"/>
              </w:rPr>
            </w:pPr>
          </w:p>
          <w:p w:rsidR="00BE390F" w:rsidRPr="00210A32" w:rsidRDefault="00BE390F" w:rsidP="0061295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Мирослав Лајчак</w:t>
            </w:r>
          </w:p>
          <w:p w:rsidR="00BE390F" w:rsidRPr="003417E4" w:rsidRDefault="00BE390F" w:rsidP="00612950">
            <w:pPr>
              <w:jc w:val="center"/>
              <w:rPr>
                <w:lang w:val="nb-NO"/>
              </w:rPr>
            </w:pPr>
          </w:p>
        </w:tc>
      </w:tr>
    </w:tbl>
    <w:p w:rsidR="00BE390F" w:rsidRDefault="00BE390F" w:rsidP="009A6EBB">
      <w:pPr>
        <w:spacing w:after="120"/>
        <w:contextualSpacing/>
        <w:jc w:val="both"/>
      </w:pPr>
    </w:p>
    <w:p w:rsidR="00BE390F" w:rsidRPr="00675800" w:rsidRDefault="00BE390F" w:rsidP="009A6EBB">
      <w:pPr>
        <w:spacing w:after="120"/>
        <w:contextualSpacing/>
        <w:jc w:val="both"/>
      </w:pPr>
    </w:p>
    <w:p w:rsidR="00BE390F" w:rsidRDefault="00BE390F" w:rsidP="009A6EBB">
      <w:pPr>
        <w:jc w:val="center"/>
      </w:pPr>
      <w:r>
        <w:lastRenderedPageBreak/>
        <w:t>Члан 3.</w:t>
      </w:r>
    </w:p>
    <w:p w:rsidR="00BE390F" w:rsidRDefault="00BE390F" w:rsidP="009A6EBB"/>
    <w:p w:rsidR="00C839F2" w:rsidRDefault="00BE390F" w:rsidP="00C839F2">
      <w:pPr>
        <w:ind w:firstLine="720"/>
        <w:jc w:val="both"/>
      </w:pPr>
      <w:r>
        <w:t>Овај закон ступа на снагу осмог дана од дана објављивања у „Службеном гласнику Републике Србије-Међународни уговори”.</w:t>
      </w:r>
    </w:p>
    <w:p w:rsidR="00C839F2" w:rsidRPr="0010788C" w:rsidRDefault="00C839F2" w:rsidP="00C839F2">
      <w:pPr>
        <w:rPr>
          <w:lang w:val="sr-Cyrl-CS"/>
        </w:rPr>
      </w:pPr>
      <w:r>
        <w:br w:type="page"/>
      </w:r>
    </w:p>
    <w:p w:rsidR="00C839F2" w:rsidRPr="0010788C" w:rsidRDefault="00C839F2" w:rsidP="00C839F2">
      <w:pPr>
        <w:jc w:val="center"/>
        <w:rPr>
          <w:lang w:val="sr-Cyrl-CS"/>
        </w:rPr>
      </w:pPr>
      <w:r w:rsidRPr="0010788C">
        <w:rPr>
          <w:lang w:val="sr-Cyrl-CS"/>
        </w:rPr>
        <w:t>О Б Р А З Л О Ж Е Њ Е</w:t>
      </w:r>
    </w:p>
    <w:p w:rsidR="00C839F2" w:rsidRDefault="00C839F2" w:rsidP="00C839F2">
      <w:pPr>
        <w:rPr>
          <w:lang w:val="sr-Cyrl-CS"/>
        </w:rPr>
      </w:pPr>
    </w:p>
    <w:p w:rsidR="00C839F2" w:rsidRPr="0010788C" w:rsidRDefault="00C839F2" w:rsidP="00C839F2">
      <w:pPr>
        <w:rPr>
          <w:lang w:val="sr-Cyrl-CS"/>
        </w:rPr>
      </w:pPr>
    </w:p>
    <w:p w:rsidR="00C839F2" w:rsidRDefault="00C839F2" w:rsidP="00C839F2">
      <w:pPr>
        <w:rPr>
          <w:lang w:val="sr-Cyrl-CS"/>
        </w:rPr>
      </w:pPr>
      <w:r>
        <w:t xml:space="preserve">            </w:t>
      </w:r>
      <w:r w:rsidRPr="0010788C">
        <w:rPr>
          <w:lang w:val="sr-Cyrl-CS"/>
        </w:rPr>
        <w:t>I. УСТАВНИ ОСНОВ ЗА ПОТВРЂИВАЊЕ МЕЂУНАРОДНОГ УГОВОРА</w:t>
      </w:r>
    </w:p>
    <w:p w:rsidR="00C839F2" w:rsidRPr="0010788C" w:rsidRDefault="00C839F2" w:rsidP="00C839F2">
      <w:pPr>
        <w:rPr>
          <w:lang w:val="sr-Cyrl-CS"/>
        </w:rPr>
      </w:pPr>
    </w:p>
    <w:p w:rsidR="00C839F2" w:rsidRPr="0010788C" w:rsidRDefault="00C839F2" w:rsidP="00C839F2">
      <w:pPr>
        <w:ind w:firstLine="720"/>
        <w:jc w:val="both"/>
        <w:rPr>
          <w:lang w:val="sr-Cyrl-CS"/>
        </w:rPr>
      </w:pPr>
      <w:r w:rsidRPr="0010788C">
        <w:rPr>
          <w:lang w:val="sr-Cyrl-CS"/>
        </w:rPr>
        <w:t>Уставни основ за потврђивање међународног уговора садржан је у члану 99. став 1. тачка 4. Устава Републике Србије, по којем Народна скупштина потврђује међународне уговоре кад је законом предвиђена обавеза њиховог потврђивања.</w:t>
      </w:r>
    </w:p>
    <w:p w:rsidR="00C839F2" w:rsidRPr="0010788C" w:rsidRDefault="00C839F2" w:rsidP="00C839F2">
      <w:pPr>
        <w:rPr>
          <w:lang w:val="sr-Cyrl-CS"/>
        </w:rPr>
      </w:pPr>
    </w:p>
    <w:p w:rsidR="00C839F2" w:rsidRDefault="00C839F2" w:rsidP="00C839F2">
      <w:pPr>
        <w:rPr>
          <w:lang w:val="sr-Cyrl-CS"/>
        </w:rPr>
      </w:pPr>
      <w:r w:rsidRPr="0010788C">
        <w:rPr>
          <w:lang w:val="sr-Cyrl-CS"/>
        </w:rPr>
        <w:t>II. РАЗЛОЗИ ЗБОГ КОЈИХ СЕ ПРЕДЛАЖЕ ПОТВРЂИВАЊЕ МЕЂУНАРОДНОГ УГОВОРА</w:t>
      </w:r>
    </w:p>
    <w:p w:rsidR="00C839F2" w:rsidRPr="0010788C" w:rsidRDefault="00C839F2" w:rsidP="00C839F2">
      <w:pPr>
        <w:jc w:val="center"/>
        <w:rPr>
          <w:lang w:val="sr-Cyrl-CS"/>
        </w:rPr>
      </w:pPr>
    </w:p>
    <w:p w:rsidR="00C839F2" w:rsidRPr="0010788C" w:rsidRDefault="00C839F2" w:rsidP="00C839F2">
      <w:pPr>
        <w:tabs>
          <w:tab w:val="left" w:pos="142"/>
        </w:tabs>
        <w:jc w:val="both"/>
        <w:rPr>
          <w:bCs/>
          <w:lang w:val="sr-Cyrl-CS"/>
        </w:rPr>
      </w:pPr>
      <w:r>
        <w:tab/>
      </w:r>
      <w:r>
        <w:tab/>
        <w:t xml:space="preserve">Споразум о </w:t>
      </w:r>
      <w:r>
        <w:rPr>
          <w:lang w:val="sr-Cyrl-CS"/>
        </w:rPr>
        <w:t>међународном комбинованом транспорту између Владе Републике Србије и Владе Словачке Републике</w:t>
      </w:r>
      <w:r>
        <w:t xml:space="preserve">, </w:t>
      </w:r>
      <w:r>
        <w:rPr>
          <w:lang w:val="sr-Cyrl-CS"/>
        </w:rPr>
        <w:t>потписали су, 1</w:t>
      </w:r>
      <w:r w:rsidRPr="0010788C">
        <w:rPr>
          <w:lang w:val="sr-Cyrl-CS"/>
        </w:rPr>
        <w:t>. децембра 2014. године,</w:t>
      </w:r>
      <w:r>
        <w:rPr>
          <w:lang w:val="sr-Cyrl-CS"/>
        </w:rPr>
        <w:t xml:space="preserve"> у Братислави</w:t>
      </w:r>
      <w:r w:rsidRPr="0010788C">
        <w:rPr>
          <w:lang w:val="sr-Cyrl-CS"/>
        </w:rPr>
        <w:t xml:space="preserve"> проф. др Зорана Михајловић, потпредседник Владе Републике Србије и министар грађевинарства, саобраћаја и инфраструктуре и </w:t>
      </w:r>
      <w:r>
        <w:rPr>
          <w:lang w:val="sr-Cyrl-CS"/>
        </w:rPr>
        <w:t xml:space="preserve">Мирослав Лајчак </w:t>
      </w:r>
      <w:r w:rsidRPr="0010788C">
        <w:rPr>
          <w:lang w:val="sr-Cyrl-CS"/>
        </w:rPr>
        <w:t>потпредседник Владе</w:t>
      </w:r>
      <w:r>
        <w:rPr>
          <w:lang w:val="sr-Cyrl-CS"/>
        </w:rPr>
        <w:t xml:space="preserve"> Словачке Републике и министар спољних послова.</w:t>
      </w:r>
      <w:r w:rsidRPr="0010788C">
        <w:rPr>
          <w:lang w:val="sr-Cyrl-CS"/>
        </w:rPr>
        <w:t xml:space="preserve"> </w:t>
      </w:r>
    </w:p>
    <w:p w:rsidR="00C839F2" w:rsidRPr="006B7FBE" w:rsidRDefault="00C839F2" w:rsidP="00C839F2">
      <w:pPr>
        <w:ind w:firstLine="720"/>
        <w:jc w:val="both"/>
        <w:rPr>
          <w:lang w:val="sr-Cyrl-CS"/>
        </w:rPr>
      </w:pPr>
      <w:r w:rsidRPr="0010788C">
        <w:rPr>
          <w:lang w:val="sr-Cyrl-CS"/>
        </w:rPr>
        <w:t>Потврђивање</w:t>
      </w:r>
      <w:r>
        <w:rPr>
          <w:lang w:val="sr-Cyrl-CS"/>
        </w:rPr>
        <w:t>м</w:t>
      </w:r>
      <w:r>
        <w:t xml:space="preserve"> Споразум</w:t>
      </w:r>
      <w:r>
        <w:rPr>
          <w:lang w:val="sr-Cyrl-CS"/>
        </w:rPr>
        <w:t>а</w:t>
      </w:r>
      <w:r>
        <w:t xml:space="preserve"> о </w:t>
      </w:r>
      <w:r>
        <w:rPr>
          <w:lang w:val="sr-Cyrl-CS"/>
        </w:rPr>
        <w:t>међународном комбинованом транспорту између Владе Републике Србије и Владе Словачке Републике</w:t>
      </w:r>
      <w:r w:rsidRPr="00192710">
        <w:rPr>
          <w:iCs/>
          <w:noProof/>
          <w:lang w:val="sr-Cyrl-CS"/>
        </w:rPr>
        <w:t xml:space="preserve"> </w:t>
      </w:r>
      <w:r>
        <w:rPr>
          <w:iCs/>
          <w:noProof/>
          <w:lang w:val="sr-Cyrl-CS"/>
        </w:rPr>
        <w:t>обе државе,</w:t>
      </w:r>
      <w:r w:rsidRPr="006B7FBE">
        <w:rPr>
          <w:lang w:val="sr-Cyrl-CS"/>
        </w:rPr>
        <w:t xml:space="preserve"> складу</w:t>
      </w:r>
      <w:r w:rsidRPr="00A67BC4">
        <w:rPr>
          <w:color w:val="FF0000"/>
          <w:lang w:val="sr-Cyrl-CS"/>
        </w:rPr>
        <w:t xml:space="preserve"> </w:t>
      </w:r>
      <w:r w:rsidRPr="0052450A">
        <w:rPr>
          <w:lang w:val="sr-Cyrl-CS"/>
        </w:rPr>
        <w:t>са</w:t>
      </w:r>
      <w:r>
        <w:rPr>
          <w:color w:val="FF0000"/>
          <w:lang w:val="sr-Cyrl-CS"/>
        </w:rPr>
        <w:t xml:space="preserve"> </w:t>
      </w:r>
      <w:r w:rsidRPr="006B7FBE">
        <w:rPr>
          <w:lang w:val="sr-Cyrl-CS"/>
        </w:rPr>
        <w:t>препорукама Европске комисије,</w:t>
      </w:r>
      <w:r w:rsidRPr="006B7FBE">
        <w:rPr>
          <w:iCs/>
          <w:noProof/>
          <w:lang w:val="sr-Cyrl-CS"/>
        </w:rPr>
        <w:t xml:space="preserve"> </w:t>
      </w:r>
      <w:r w:rsidRPr="006B7FBE">
        <w:rPr>
          <w:lang w:val="sr-Cyrl-CS"/>
        </w:rPr>
        <w:t>настоје да унапреде робну размену коришћењем еколошки прихватљивог вида транспорта и улажу заједничке напоре како би стимулисали овај вид транспорта.</w:t>
      </w:r>
    </w:p>
    <w:p w:rsidR="00C839F2" w:rsidRPr="006B7FBE" w:rsidRDefault="00C839F2" w:rsidP="00C839F2">
      <w:pPr>
        <w:ind w:firstLine="720"/>
        <w:jc w:val="both"/>
        <w:rPr>
          <w:lang w:val="sr-Cyrl-CS"/>
        </w:rPr>
      </w:pPr>
      <w:r w:rsidRPr="006B7FBE">
        <w:rPr>
          <w:lang w:val="sr-Cyrl-CS"/>
        </w:rPr>
        <w:t>Овај споразум доприноси продубљивању сарадње између Републике Србије и Словачке Републике у области транспорта</w:t>
      </w:r>
      <w:r w:rsidRPr="006B7FBE">
        <w:rPr>
          <w:lang w:val="ru-RU"/>
        </w:rPr>
        <w:t xml:space="preserve">, посебно у области комбинованог транспорта као и </w:t>
      </w:r>
      <w:r w:rsidRPr="006B7FBE">
        <w:rPr>
          <w:lang w:val="sr-Cyrl-CS"/>
        </w:rPr>
        <w:t>подизању нивоа инфраструктуре за комбиновани транспорт, железничких линија и терминала. Поред тога, споразум омогућава да се друмска возила са пратњом возача при комбинованом транспорту од/до терминала за комбиновани транспорт на територији државе, буду ослобођена од поседовања дозволе за међународни друмски превоз и накнада за путеве на тој раздаљини</w:t>
      </w:r>
    </w:p>
    <w:p w:rsidR="00C839F2" w:rsidRPr="0010788C" w:rsidRDefault="00C839F2" w:rsidP="00C839F2">
      <w:pPr>
        <w:jc w:val="both"/>
        <w:rPr>
          <w:lang w:val="sr-Cyrl-CS"/>
        </w:rPr>
      </w:pPr>
    </w:p>
    <w:p w:rsidR="00C839F2" w:rsidRPr="0010788C" w:rsidRDefault="00C839F2" w:rsidP="00C839F2">
      <w:pPr>
        <w:rPr>
          <w:lang w:val="sr-Cyrl-CS"/>
        </w:rPr>
      </w:pPr>
      <w:r w:rsidRPr="0010788C">
        <w:rPr>
          <w:lang w:val="sr-Cyrl-CS"/>
        </w:rPr>
        <w:t xml:space="preserve"> </w:t>
      </w:r>
    </w:p>
    <w:p w:rsidR="00C839F2" w:rsidRPr="0010788C" w:rsidRDefault="00C839F2" w:rsidP="00C839F2">
      <w:pPr>
        <w:jc w:val="both"/>
        <w:rPr>
          <w:lang w:val="sr-Cyrl-CS"/>
        </w:rPr>
      </w:pPr>
      <w:r>
        <w:rPr>
          <w:lang w:val="sr-Cyrl-CS"/>
        </w:rPr>
        <w:t>III.</w:t>
      </w:r>
      <w:r>
        <w:rPr>
          <w:lang w:val="sr-Latn-BA"/>
        </w:rPr>
        <w:t xml:space="preserve"> </w:t>
      </w:r>
      <w:r w:rsidRPr="0010788C">
        <w:rPr>
          <w:lang w:val="sr-Cyrl-CS"/>
        </w:rPr>
        <w:t>СТВАРАЊЕ ФИНАНСИЈСКИХ ОБАВЕЗА ИЗВРШАВАЊЕМ МЕЂУНАРОДНОГ УГОВОРА</w:t>
      </w:r>
    </w:p>
    <w:p w:rsidR="00C839F2" w:rsidRPr="0010788C" w:rsidRDefault="00C839F2" w:rsidP="00C839F2">
      <w:pPr>
        <w:jc w:val="center"/>
        <w:rPr>
          <w:lang w:val="sr-Cyrl-CS"/>
        </w:rPr>
      </w:pPr>
    </w:p>
    <w:p w:rsidR="00C839F2" w:rsidRPr="0010788C" w:rsidRDefault="00C839F2" w:rsidP="00C839F2">
      <w:pPr>
        <w:ind w:firstLine="720"/>
        <w:jc w:val="both"/>
        <w:rPr>
          <w:lang w:val="sr-Cyrl-CS"/>
        </w:rPr>
      </w:pPr>
      <w:r w:rsidRPr="0010788C">
        <w:rPr>
          <w:lang w:val="sr-Cyrl-CS"/>
        </w:rPr>
        <w:t>Извршавањем овог споразума не стварају се финансијске обавезе за Републику Србију.</w:t>
      </w:r>
    </w:p>
    <w:p w:rsidR="00C839F2" w:rsidRPr="0010788C" w:rsidRDefault="00C839F2" w:rsidP="00C839F2">
      <w:pPr>
        <w:jc w:val="center"/>
        <w:rPr>
          <w:lang w:val="sr-Cyrl-CS"/>
        </w:rPr>
      </w:pPr>
    </w:p>
    <w:p w:rsidR="00C839F2" w:rsidRPr="0010788C" w:rsidRDefault="00C839F2" w:rsidP="00C839F2">
      <w:pPr>
        <w:jc w:val="both"/>
        <w:rPr>
          <w:lang w:val="sr-Cyrl-CS"/>
        </w:rPr>
      </w:pPr>
      <w:r w:rsidRPr="0010788C">
        <w:rPr>
          <w:lang w:val="sr-Cyrl-CS"/>
        </w:rPr>
        <w:t>IV. ПРОЦЕНА ИЗНОСА ФИНАНСИЈСКИХ СРЕДСТАВА ПОТРЕБНИХ ЗА СПРОВОЂЕЊЕ ЗАКОНА</w:t>
      </w:r>
    </w:p>
    <w:p w:rsidR="00C839F2" w:rsidRPr="0010788C" w:rsidRDefault="00C839F2" w:rsidP="00C839F2">
      <w:pPr>
        <w:rPr>
          <w:lang w:val="sr-Cyrl-CS"/>
        </w:rPr>
      </w:pPr>
    </w:p>
    <w:p w:rsidR="00BE390F" w:rsidRDefault="00C839F2" w:rsidP="00C839F2">
      <w:pPr>
        <w:ind w:firstLine="720"/>
        <w:jc w:val="both"/>
      </w:pPr>
      <w:r w:rsidRPr="0010788C">
        <w:rPr>
          <w:lang w:val="sr-Cyrl-CS"/>
        </w:rPr>
        <w:t>За спровођење овог закона није потребно издвајање средстава из буџета Републике Србије.</w:t>
      </w:r>
    </w:p>
    <w:sectPr w:rsidR="00BE390F" w:rsidSect="00BE770F">
      <w:headerReference w:type="even" r:id="rId7"/>
      <w:headerReference w:type="default" r:id="rId8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78C" w:rsidRDefault="0068678C">
      <w:r>
        <w:separator/>
      </w:r>
    </w:p>
  </w:endnote>
  <w:endnote w:type="continuationSeparator" w:id="0">
    <w:p w:rsidR="0068678C" w:rsidRDefault="00686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78C" w:rsidRDefault="0068678C">
      <w:r>
        <w:separator/>
      </w:r>
    </w:p>
  </w:footnote>
  <w:footnote w:type="continuationSeparator" w:id="0">
    <w:p w:rsidR="0068678C" w:rsidRDefault="00686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0F" w:rsidRDefault="007966BE" w:rsidP="00BE77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E390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390F" w:rsidRDefault="00BE39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0F" w:rsidRDefault="007966BE" w:rsidP="00BE77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E390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39F2">
      <w:rPr>
        <w:rStyle w:val="PageNumber"/>
        <w:noProof/>
      </w:rPr>
      <w:t>2</w:t>
    </w:r>
    <w:r>
      <w:rPr>
        <w:rStyle w:val="PageNumber"/>
      </w:rPr>
      <w:fldChar w:fldCharType="end"/>
    </w:r>
  </w:p>
  <w:p w:rsidR="00BE390F" w:rsidRDefault="00BE39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1EA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90373D5"/>
    <w:multiLevelType w:val="singleLevel"/>
    <w:tmpl w:val="319A4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9161744"/>
    <w:multiLevelType w:val="multilevel"/>
    <w:tmpl w:val="2320F61C"/>
    <w:lvl w:ilvl="0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3">
    <w:nsid w:val="1A8F27C8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E5312C9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7D95FEF"/>
    <w:multiLevelType w:val="singleLevel"/>
    <w:tmpl w:val="319A4F8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2D12437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D5717E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34DB042B"/>
    <w:multiLevelType w:val="hybridMultilevel"/>
    <w:tmpl w:val="0D70D8AA"/>
    <w:lvl w:ilvl="0" w:tplc="6212D77C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3E1B60"/>
    <w:multiLevelType w:val="singleLevel"/>
    <w:tmpl w:val="935258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0">
    <w:nsid w:val="5A9F4DD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652A5650"/>
    <w:multiLevelType w:val="singleLevel"/>
    <w:tmpl w:val="EDBE542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2">
    <w:nsid w:val="78D14CAA"/>
    <w:multiLevelType w:val="hybridMultilevel"/>
    <w:tmpl w:val="35E27B06"/>
    <w:lvl w:ilvl="0" w:tplc="623CF41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3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EBB"/>
    <w:rsid w:val="00036D23"/>
    <w:rsid w:val="000471A2"/>
    <w:rsid w:val="00050F83"/>
    <w:rsid w:val="00072DC6"/>
    <w:rsid w:val="000818F7"/>
    <w:rsid w:val="000B6029"/>
    <w:rsid w:val="000C1899"/>
    <w:rsid w:val="000C5CF3"/>
    <w:rsid w:val="000E37F1"/>
    <w:rsid w:val="00124888"/>
    <w:rsid w:val="001252B1"/>
    <w:rsid w:val="001F5BB6"/>
    <w:rsid w:val="00210A32"/>
    <w:rsid w:val="00243CB6"/>
    <w:rsid w:val="002E70CF"/>
    <w:rsid w:val="00302CF4"/>
    <w:rsid w:val="00305989"/>
    <w:rsid w:val="003417E4"/>
    <w:rsid w:val="00341BD8"/>
    <w:rsid w:val="00353162"/>
    <w:rsid w:val="0039699B"/>
    <w:rsid w:val="003D2DE5"/>
    <w:rsid w:val="003F5B79"/>
    <w:rsid w:val="004027BA"/>
    <w:rsid w:val="00421906"/>
    <w:rsid w:val="0045371C"/>
    <w:rsid w:val="004A4159"/>
    <w:rsid w:val="004C2736"/>
    <w:rsid w:val="004E11FD"/>
    <w:rsid w:val="004E3A5C"/>
    <w:rsid w:val="005106F9"/>
    <w:rsid w:val="00587051"/>
    <w:rsid w:val="005C08F9"/>
    <w:rsid w:val="005F7BD7"/>
    <w:rsid w:val="00600DCF"/>
    <w:rsid w:val="00612950"/>
    <w:rsid w:val="00651E21"/>
    <w:rsid w:val="00675800"/>
    <w:rsid w:val="0068678C"/>
    <w:rsid w:val="006E7BAA"/>
    <w:rsid w:val="00763800"/>
    <w:rsid w:val="007966BE"/>
    <w:rsid w:val="007A5936"/>
    <w:rsid w:val="007C5028"/>
    <w:rsid w:val="008B12CB"/>
    <w:rsid w:val="009A6EBB"/>
    <w:rsid w:val="00A06872"/>
    <w:rsid w:val="00A614AC"/>
    <w:rsid w:val="00AA5D88"/>
    <w:rsid w:val="00AC6C2E"/>
    <w:rsid w:val="00B04B36"/>
    <w:rsid w:val="00B37816"/>
    <w:rsid w:val="00BC51B9"/>
    <w:rsid w:val="00BD35D2"/>
    <w:rsid w:val="00BE390F"/>
    <w:rsid w:val="00BE770F"/>
    <w:rsid w:val="00C30193"/>
    <w:rsid w:val="00C839F2"/>
    <w:rsid w:val="00D0744F"/>
    <w:rsid w:val="00D63DFF"/>
    <w:rsid w:val="00D92BEB"/>
    <w:rsid w:val="00E064FF"/>
    <w:rsid w:val="00EC19C8"/>
    <w:rsid w:val="00ED2C99"/>
    <w:rsid w:val="00EF5F3A"/>
    <w:rsid w:val="00F20C7D"/>
    <w:rsid w:val="00F7631C"/>
    <w:rsid w:val="00FC12C7"/>
    <w:rsid w:val="00FD62E7"/>
    <w:rsid w:val="00FE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EB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6EBB"/>
    <w:pPr>
      <w:keepNext/>
      <w:spacing w:before="1200" w:after="600"/>
      <w:jc w:val="center"/>
      <w:outlineLvl w:val="0"/>
    </w:pPr>
    <w:rPr>
      <w:b/>
      <w:sz w:val="26"/>
      <w:szCs w:val="20"/>
      <w:lang w:val="sk-SK" w:eastAsia="cs-CZ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6EBB"/>
    <w:pPr>
      <w:keepNext/>
      <w:spacing w:after="300"/>
      <w:jc w:val="center"/>
      <w:outlineLvl w:val="1"/>
    </w:pPr>
    <w:rPr>
      <w:b/>
      <w:szCs w:val="20"/>
      <w:lang w:val="sk-SK" w:eastAsia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6EBB"/>
    <w:pPr>
      <w:keepNext/>
      <w:jc w:val="both"/>
      <w:outlineLvl w:val="2"/>
    </w:pPr>
    <w:rPr>
      <w:szCs w:val="20"/>
      <w:lang w:val="sk-SK" w:eastAsia="cs-CZ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6EBB"/>
    <w:pPr>
      <w:keepNext/>
      <w:spacing w:after="120"/>
      <w:ind w:left="360"/>
      <w:jc w:val="both"/>
      <w:outlineLvl w:val="3"/>
    </w:pPr>
    <w:rPr>
      <w:b/>
      <w:szCs w:val="20"/>
      <w:lang w:val="sk-SK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6EBB"/>
    <w:rPr>
      <w:rFonts w:ascii="Times New Roman" w:hAnsi="Times New Roman" w:cs="Times New Roman"/>
      <w:b/>
      <w:sz w:val="20"/>
      <w:szCs w:val="20"/>
      <w:lang w:val="sk-SK"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A6EBB"/>
    <w:rPr>
      <w:rFonts w:ascii="Times New Roman" w:hAnsi="Times New Roman" w:cs="Times New Roman"/>
      <w:b/>
      <w:sz w:val="20"/>
      <w:szCs w:val="20"/>
      <w:lang w:val="sk-SK"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A6EBB"/>
    <w:rPr>
      <w:rFonts w:ascii="Times New Roman" w:hAnsi="Times New Roman" w:cs="Times New Roman"/>
      <w:sz w:val="20"/>
      <w:szCs w:val="20"/>
      <w:lang w:val="sk-SK"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A6EBB"/>
    <w:rPr>
      <w:rFonts w:ascii="Times New Roman" w:hAnsi="Times New Roman" w:cs="Times New Roman"/>
      <w:b/>
      <w:sz w:val="20"/>
      <w:szCs w:val="20"/>
      <w:lang w:val="sk-SK" w:eastAsia="cs-CZ"/>
    </w:rPr>
  </w:style>
  <w:style w:type="paragraph" w:styleId="NoSpacing">
    <w:name w:val="No Spacing"/>
    <w:uiPriority w:val="99"/>
    <w:qFormat/>
    <w:rsid w:val="009A6EBB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9A6EBB"/>
    <w:pPr>
      <w:jc w:val="center"/>
    </w:pPr>
    <w:rPr>
      <w:szCs w:val="20"/>
      <w:lang w:val="sk-SK"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A6EBB"/>
    <w:rPr>
      <w:rFonts w:ascii="Times New Roman" w:hAnsi="Times New Roman" w:cs="Times New Roman"/>
      <w:sz w:val="20"/>
      <w:szCs w:val="20"/>
      <w:lang w:val="sk-SK" w:eastAsia="cs-CZ"/>
    </w:rPr>
  </w:style>
  <w:style w:type="paragraph" w:styleId="BodyText">
    <w:name w:val="Body Text"/>
    <w:basedOn w:val="Normal"/>
    <w:link w:val="BodyTextChar"/>
    <w:uiPriority w:val="99"/>
    <w:rsid w:val="009A6EBB"/>
    <w:pPr>
      <w:jc w:val="both"/>
    </w:pPr>
    <w:rPr>
      <w:szCs w:val="20"/>
      <w:lang w:val="sk-SK" w:eastAsia="cs-CZ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A6EBB"/>
    <w:rPr>
      <w:rFonts w:ascii="Times New Roman" w:hAnsi="Times New Roman" w:cs="Times New Roman"/>
      <w:sz w:val="20"/>
      <w:szCs w:val="20"/>
      <w:lang w:val="sk-SK" w:eastAsia="cs-CZ"/>
    </w:rPr>
  </w:style>
  <w:style w:type="paragraph" w:styleId="ListParagraph">
    <w:name w:val="List Paragraph"/>
    <w:basedOn w:val="Normal"/>
    <w:uiPriority w:val="99"/>
    <w:qFormat/>
    <w:rsid w:val="009A6EBB"/>
    <w:pPr>
      <w:ind w:left="720"/>
    </w:pPr>
    <w:rPr>
      <w:szCs w:val="20"/>
      <w:lang w:val="sk-SK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4027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27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E770F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0660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BE77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2550</Words>
  <Characters>14539</Characters>
  <Application>Microsoft Office Word</Application>
  <DocSecurity>0</DocSecurity>
  <Lines>121</Lines>
  <Paragraphs>34</Paragraphs>
  <ScaleCrop>false</ScaleCrop>
  <Company/>
  <LinksUpToDate>false</LinksUpToDate>
  <CharactersWithSpaces>17055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Lakovic</dc:creator>
  <cp:lastModifiedBy>jovan</cp:lastModifiedBy>
  <cp:revision>3</cp:revision>
  <cp:lastPrinted>2015-08-06T07:40:00Z</cp:lastPrinted>
  <dcterms:created xsi:type="dcterms:W3CDTF">2015-08-07T13:45:00Z</dcterms:created>
  <dcterms:modified xsi:type="dcterms:W3CDTF">2015-08-07T13:46:00Z</dcterms:modified>
</cp:coreProperties>
</file>